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2D208" w14:textId="06E97406" w:rsidR="003F0828" w:rsidRPr="00815D20" w:rsidRDefault="003F0828">
      <w:pPr>
        <w:rPr>
          <w:lang w:val="it-IT"/>
        </w:rPr>
      </w:pPr>
    </w:p>
    <w:tbl>
      <w:tblPr>
        <w:tblpPr w:leftFromText="141" w:rightFromText="141" w:vertAnchor="text" w:tblpXSpec="right" w:tblpY="1"/>
        <w:tblOverlap w:val="never"/>
        <w:tblW w:w="9659" w:type="dxa"/>
        <w:tblLayout w:type="fixed"/>
        <w:tblCellMar>
          <w:left w:w="0" w:type="dxa"/>
          <w:right w:w="0" w:type="dxa"/>
        </w:tblCellMar>
        <w:tblLook w:val="0000" w:firstRow="0" w:lastRow="0" w:firstColumn="0" w:lastColumn="0" w:noHBand="0" w:noVBand="0"/>
      </w:tblPr>
      <w:tblGrid>
        <w:gridCol w:w="4415"/>
        <w:gridCol w:w="850"/>
        <w:gridCol w:w="4394"/>
      </w:tblGrid>
      <w:tr w:rsidR="008A1522" w:rsidRPr="00637BDF" w14:paraId="78A4FC16" w14:textId="77777777" w:rsidTr="003765E2">
        <w:tc>
          <w:tcPr>
            <w:tcW w:w="4415" w:type="dxa"/>
            <w:shd w:val="clear" w:color="auto" w:fill="E7E6E6" w:themeFill="background2"/>
          </w:tcPr>
          <w:p w14:paraId="454A03E5" w14:textId="77777777" w:rsidR="008A1522" w:rsidRPr="00D15E9A" w:rsidRDefault="008A1522" w:rsidP="00B61E12">
            <w:pPr>
              <w:pStyle w:val="sche22"/>
              <w:shd w:val="clear" w:color="auto" w:fill="E6E6E6"/>
              <w:jc w:val="center"/>
              <w:rPr>
                <w:rFonts w:ascii="Arial" w:hAnsi="Arial" w:cs="Arial"/>
                <w:b/>
                <w:bCs/>
                <w:iCs/>
                <w:lang w:val="it-IT"/>
              </w:rPr>
            </w:pPr>
          </w:p>
          <w:p w14:paraId="034C3DCB" w14:textId="1BC6B625" w:rsidR="004C0AB8" w:rsidRPr="00D15E9A" w:rsidRDefault="004618F4" w:rsidP="004C0AB8">
            <w:pPr>
              <w:pStyle w:val="sche22"/>
              <w:shd w:val="clear" w:color="auto" w:fill="E6E6E6"/>
              <w:jc w:val="center"/>
              <w:rPr>
                <w:rFonts w:ascii="Arial" w:hAnsi="Arial" w:cs="Arial"/>
                <w:b/>
                <w:bCs/>
                <w:iCs/>
                <w:sz w:val="24"/>
                <w:szCs w:val="24"/>
                <w:lang w:val="de-DE"/>
              </w:rPr>
            </w:pPr>
            <w:r>
              <w:rPr>
                <w:rFonts w:ascii="Arial" w:hAnsi="Arial" w:cs="Arial"/>
                <w:b/>
                <w:bCs/>
                <w:iCs/>
                <w:sz w:val="24"/>
                <w:szCs w:val="24"/>
                <w:lang w:val="de-DE"/>
              </w:rPr>
              <w:t xml:space="preserve"> </w:t>
            </w:r>
            <w:r w:rsidRPr="00C97CC3">
              <w:rPr>
                <w:lang w:val="de-DE"/>
              </w:rPr>
              <w:t xml:space="preserve"> </w:t>
            </w:r>
            <w:r w:rsidRPr="00C97CC3">
              <w:rPr>
                <w:rFonts w:ascii="Arial" w:hAnsi="Arial" w:cs="Arial"/>
                <w:b/>
                <w:bCs/>
                <w:iCs/>
                <w:sz w:val="24"/>
                <w:szCs w:val="24"/>
                <w:lang w:val="de-DE"/>
              </w:rPr>
              <w:t>ERKLÄRUNG ÜBER DAS</w:t>
            </w:r>
            <w:r w:rsidRPr="00D15E9A" w:rsidDel="004618F4">
              <w:rPr>
                <w:rFonts w:ascii="Arial" w:hAnsi="Arial" w:cs="Arial"/>
                <w:b/>
                <w:bCs/>
                <w:iCs/>
                <w:sz w:val="24"/>
                <w:szCs w:val="24"/>
                <w:lang w:val="de-DE"/>
              </w:rPr>
              <w:t xml:space="preserve"> </w:t>
            </w:r>
            <w:r>
              <w:rPr>
                <w:rFonts w:ascii="Arial" w:hAnsi="Arial" w:cs="Arial"/>
                <w:b/>
                <w:bCs/>
                <w:iCs/>
                <w:sz w:val="24"/>
                <w:szCs w:val="24"/>
                <w:lang w:val="de-DE"/>
              </w:rPr>
              <w:t xml:space="preserve"> </w:t>
            </w:r>
            <w:r w:rsidR="00C802FA" w:rsidRPr="00D15E9A">
              <w:rPr>
                <w:rFonts w:ascii="Arial" w:hAnsi="Arial" w:cs="Arial"/>
                <w:b/>
                <w:bCs/>
                <w:iCs/>
                <w:sz w:val="24"/>
                <w:szCs w:val="24"/>
                <w:lang w:val="de-DE"/>
              </w:rPr>
              <w:t>INTERESSE</w:t>
            </w:r>
            <w:r w:rsidR="00E52DD3" w:rsidRPr="00D15E9A">
              <w:rPr>
                <w:rFonts w:ascii="Arial" w:hAnsi="Arial" w:cs="Arial"/>
                <w:b/>
                <w:bCs/>
                <w:iCs/>
                <w:sz w:val="24"/>
                <w:szCs w:val="24"/>
                <w:lang w:val="de-DE"/>
              </w:rPr>
              <w:t xml:space="preserve"> </w:t>
            </w:r>
            <w:r w:rsidR="004C0AB8" w:rsidRPr="00D15E9A">
              <w:rPr>
                <w:rFonts w:ascii="Arial" w:hAnsi="Arial" w:cs="Arial"/>
                <w:b/>
                <w:bCs/>
                <w:iCs/>
                <w:sz w:val="24"/>
                <w:szCs w:val="24"/>
                <w:lang w:val="de-DE"/>
              </w:rPr>
              <w:t xml:space="preserve">seitens Wirtschaftsteilnehmer, die in anderen Mitgliedstaaten der Europäischen Union ansässig sind, zur Vergabe des Auftrags für </w:t>
            </w:r>
            <w:r w:rsidR="004C0AB8" w:rsidRPr="000C37E3">
              <w:rPr>
                <w:rFonts w:ascii="Arial" w:hAnsi="Arial" w:cs="Arial"/>
                <w:b/>
                <w:bCs/>
                <w:iCs/>
                <w:sz w:val="24"/>
                <w:szCs w:val="24"/>
                <w:lang w:val="de-DE"/>
                <w:rPrChange w:id="0" w:author="Graciana Ines Caballero Arena" w:date="2025-02-14T13:36:00Z">
                  <w:rPr>
                    <w:rFonts w:ascii="Arial" w:hAnsi="Arial" w:cs="Arial"/>
                    <w:b/>
                    <w:bCs/>
                    <w:iCs/>
                    <w:color w:val="FF0000"/>
                    <w:sz w:val="24"/>
                    <w:szCs w:val="24"/>
                    <w:lang w:val="de-DE"/>
                  </w:rPr>
                </w:rPrChange>
              </w:rPr>
              <w:t>Arbeiten</w:t>
            </w:r>
            <w:del w:id="1" w:author="Graciana Ines Caballero Arena" w:date="2025-02-14T13:42:00Z">
              <w:r w:rsidR="004C0AB8" w:rsidRPr="00D15E9A" w:rsidDel="00AD2E87">
                <w:rPr>
                  <w:rFonts w:ascii="Arial" w:hAnsi="Arial" w:cs="Arial"/>
                  <w:b/>
                  <w:bCs/>
                  <w:iCs/>
                  <w:color w:val="FF0000"/>
                  <w:sz w:val="24"/>
                  <w:szCs w:val="24"/>
                  <w:lang w:val="de-DE"/>
                </w:rPr>
                <w:delText>,</w:delText>
              </w:r>
            </w:del>
            <w:r w:rsidR="004C0AB8" w:rsidRPr="00D15E9A">
              <w:rPr>
                <w:rFonts w:ascii="Arial" w:hAnsi="Arial" w:cs="Arial"/>
                <w:b/>
                <w:bCs/>
                <w:iCs/>
                <w:color w:val="FF0000"/>
                <w:sz w:val="24"/>
                <w:szCs w:val="24"/>
                <w:lang w:val="de-DE"/>
              </w:rPr>
              <w:t xml:space="preserve"> </w:t>
            </w:r>
            <w:del w:id="2" w:author="Graciana Ines Caballero Arena" w:date="2025-02-14T13:34:00Z">
              <w:r w:rsidR="004C0AB8" w:rsidRPr="00D15E9A" w:rsidDel="000C37E3">
                <w:rPr>
                  <w:rFonts w:ascii="Arial" w:hAnsi="Arial" w:cs="Arial"/>
                  <w:b/>
                  <w:bCs/>
                  <w:iCs/>
                  <w:color w:val="FF0000"/>
                  <w:sz w:val="24"/>
                  <w:szCs w:val="24"/>
                  <w:lang w:val="de-DE"/>
                </w:rPr>
                <w:delText xml:space="preserve">Dienstleistungen oder Lieferungen </w:delText>
              </w:r>
            </w:del>
            <w:r w:rsidR="004C0AB8" w:rsidRPr="00D15E9A">
              <w:rPr>
                <w:rFonts w:ascii="Arial" w:hAnsi="Arial" w:cs="Arial"/>
                <w:b/>
                <w:bCs/>
                <w:iCs/>
                <w:sz w:val="24"/>
                <w:szCs w:val="24"/>
                <w:lang w:val="de-DE"/>
              </w:rPr>
              <w:t>von</w:t>
            </w:r>
            <w:ins w:id="3" w:author="Graciana Ines Caballero Arena" w:date="2025-02-14T13:36:00Z">
              <w:r w:rsidR="000C37E3" w:rsidRPr="000C37E3">
                <w:rPr>
                  <w:rFonts w:ascii="Arial" w:hAnsi="Arial" w:cs="Arial"/>
                  <w:b/>
                  <w:bCs/>
                  <w:iCs/>
                  <w:sz w:val="24"/>
                  <w:szCs w:val="24"/>
                  <w:lang w:val="de-DE"/>
                </w:rPr>
                <w:t xml:space="preserve"> </w:t>
              </w:r>
            </w:ins>
            <w:ins w:id="4" w:author="Graciana Ines Caballero Arena" w:date="2025-07-28T09:17:00Z">
              <w:r w:rsidR="004377D0" w:rsidRPr="004377D0">
                <w:rPr>
                  <w:rFonts w:ascii="Lato" w:hAnsi="Lato" w:cs="Arial"/>
                  <w:b/>
                  <w:bCs/>
                  <w:iCs/>
                  <w:noProof/>
                  <w:lang w:val="de-DE" w:eastAsia="en-US"/>
                </w:rPr>
                <w:t xml:space="preserve"> </w:t>
              </w:r>
              <w:r w:rsidR="004377D0" w:rsidRPr="004377D0">
                <w:rPr>
                  <w:rFonts w:ascii="Arial" w:hAnsi="Arial" w:cs="Arial"/>
                  <w:b/>
                  <w:bCs/>
                  <w:iCs/>
                  <w:sz w:val="24"/>
                  <w:szCs w:val="24"/>
                  <w:lang w:val="de-DE"/>
                </w:rPr>
                <w:t xml:space="preserve">Sanierungsarbeiten an Abschnitten des überkommunalen Sammelkanals in der Gemeinde Bozen von der Piazza Adriano bis zur Via </w:t>
              </w:r>
              <w:proofErr w:type="spellStart"/>
              <w:r w:rsidR="004377D0" w:rsidRPr="004377D0">
                <w:rPr>
                  <w:rFonts w:ascii="Arial" w:hAnsi="Arial" w:cs="Arial"/>
                  <w:b/>
                  <w:bCs/>
                  <w:iCs/>
                  <w:sz w:val="24"/>
                  <w:szCs w:val="24"/>
                  <w:lang w:val="de-DE"/>
                </w:rPr>
                <w:t>Fago</w:t>
              </w:r>
              <w:proofErr w:type="spellEnd"/>
              <w:r w:rsidR="004377D0" w:rsidRPr="004377D0">
                <w:rPr>
                  <w:rFonts w:ascii="Arial" w:hAnsi="Arial" w:cs="Arial"/>
                  <w:b/>
                  <w:bCs/>
                  <w:iCs/>
                  <w:sz w:val="24"/>
                  <w:szCs w:val="24"/>
                  <w:lang w:val="de-DE"/>
                </w:rPr>
                <w:t xml:space="preserve">, unter Verwendung einer </w:t>
              </w:r>
              <w:proofErr w:type="spellStart"/>
              <w:r w:rsidR="004377D0" w:rsidRPr="004377D0">
                <w:rPr>
                  <w:rFonts w:ascii="Arial" w:hAnsi="Arial" w:cs="Arial"/>
                  <w:b/>
                  <w:bCs/>
                  <w:iCs/>
                  <w:sz w:val="24"/>
                  <w:szCs w:val="24"/>
                  <w:lang w:val="de-DE"/>
                </w:rPr>
                <w:t>No</w:t>
              </w:r>
              <w:proofErr w:type="spellEnd"/>
              <w:r w:rsidR="004377D0" w:rsidRPr="004377D0">
                <w:rPr>
                  <w:rFonts w:ascii="Arial" w:hAnsi="Arial" w:cs="Arial"/>
                  <w:b/>
                  <w:bCs/>
                  <w:iCs/>
                  <w:sz w:val="24"/>
                  <w:szCs w:val="24"/>
                  <w:lang w:val="de-DE"/>
                </w:rPr>
                <w:t>-Dig-Technologie mittels Einbringung eines Liners (C.I.P.P)</w:t>
              </w:r>
            </w:ins>
            <w:del w:id="5" w:author="Graciana Ines Caballero Arena" w:date="2025-02-14T13:36:00Z">
              <w:r w:rsidR="004C0AB8" w:rsidRPr="00D15E9A" w:rsidDel="000C37E3">
                <w:rPr>
                  <w:rFonts w:ascii="Arial" w:hAnsi="Arial" w:cs="Arial"/>
                  <w:b/>
                  <w:bCs/>
                  <w:iCs/>
                  <w:sz w:val="24"/>
                  <w:szCs w:val="24"/>
                  <w:lang w:val="de-DE"/>
                </w:rPr>
                <w:delText xml:space="preserve"> </w:delText>
              </w:r>
              <w:r w:rsidR="003331D6" w:rsidRPr="00D15E9A" w:rsidDel="000C37E3">
                <w:rPr>
                  <w:rFonts w:ascii="Arial" w:hAnsi="Arial" w:cs="Arial"/>
                  <w:b/>
                  <w:bCs/>
                  <w:iCs/>
                  <w:sz w:val="24"/>
                  <w:szCs w:val="24"/>
                  <w:lang w:val="de-DE"/>
                </w:rPr>
                <w:fldChar w:fldCharType="begin">
                  <w:ffData>
                    <w:name w:val="Testo8"/>
                    <w:enabled/>
                    <w:calcOnExit w:val="0"/>
                    <w:textInput/>
                  </w:ffData>
                </w:fldChar>
              </w:r>
              <w:r w:rsidR="003331D6" w:rsidRPr="00D15E9A" w:rsidDel="000C37E3">
                <w:rPr>
                  <w:rFonts w:ascii="Arial" w:hAnsi="Arial" w:cs="Arial"/>
                  <w:b/>
                  <w:bCs/>
                  <w:iCs/>
                  <w:sz w:val="24"/>
                  <w:szCs w:val="24"/>
                  <w:lang w:val="de-DE"/>
                </w:rPr>
                <w:delInstrText xml:space="preserve"> FORMTEXT </w:delInstrText>
              </w:r>
              <w:r w:rsidR="003331D6" w:rsidRPr="00D15E9A" w:rsidDel="000C37E3">
                <w:rPr>
                  <w:rFonts w:ascii="Arial" w:hAnsi="Arial" w:cs="Arial"/>
                  <w:b/>
                  <w:bCs/>
                  <w:iCs/>
                  <w:sz w:val="24"/>
                  <w:szCs w:val="24"/>
                  <w:lang w:val="de-DE"/>
                </w:rPr>
              </w:r>
              <w:r w:rsidR="003331D6" w:rsidRPr="00D15E9A" w:rsidDel="000C37E3">
                <w:rPr>
                  <w:rFonts w:ascii="Arial" w:hAnsi="Arial" w:cs="Arial"/>
                  <w:b/>
                  <w:bCs/>
                  <w:iCs/>
                  <w:sz w:val="24"/>
                  <w:szCs w:val="24"/>
                  <w:lang w:val="de-DE"/>
                </w:rPr>
                <w:fldChar w:fldCharType="separate"/>
              </w:r>
              <w:r w:rsidR="003331D6" w:rsidRPr="00D15E9A" w:rsidDel="000C37E3">
                <w:rPr>
                  <w:rFonts w:ascii="Arial" w:hAnsi="Arial" w:cs="Arial"/>
                  <w:b/>
                  <w:bCs/>
                  <w:iCs/>
                  <w:sz w:val="24"/>
                  <w:szCs w:val="24"/>
                  <w:lang w:val="de-DE"/>
                </w:rPr>
                <w:delText> </w:delText>
              </w:r>
              <w:r w:rsidR="003331D6" w:rsidRPr="00D15E9A" w:rsidDel="000C37E3">
                <w:rPr>
                  <w:rFonts w:ascii="Arial" w:hAnsi="Arial" w:cs="Arial"/>
                  <w:b/>
                  <w:bCs/>
                  <w:iCs/>
                  <w:sz w:val="24"/>
                  <w:szCs w:val="24"/>
                  <w:lang w:val="de-DE"/>
                </w:rPr>
                <w:delText> </w:delText>
              </w:r>
              <w:r w:rsidR="003331D6" w:rsidRPr="00D15E9A" w:rsidDel="000C37E3">
                <w:rPr>
                  <w:rFonts w:ascii="Arial" w:hAnsi="Arial" w:cs="Arial"/>
                  <w:b/>
                  <w:bCs/>
                  <w:iCs/>
                  <w:sz w:val="24"/>
                  <w:szCs w:val="24"/>
                  <w:lang w:val="de-DE"/>
                </w:rPr>
                <w:delText> </w:delText>
              </w:r>
              <w:r w:rsidR="003331D6" w:rsidRPr="00D15E9A" w:rsidDel="000C37E3">
                <w:rPr>
                  <w:rFonts w:ascii="Arial" w:hAnsi="Arial" w:cs="Arial"/>
                  <w:b/>
                  <w:bCs/>
                  <w:iCs/>
                  <w:sz w:val="24"/>
                  <w:szCs w:val="24"/>
                  <w:lang w:val="de-DE"/>
                </w:rPr>
                <w:delText> </w:delText>
              </w:r>
              <w:r w:rsidR="003331D6" w:rsidRPr="00D15E9A" w:rsidDel="000C37E3">
                <w:rPr>
                  <w:rFonts w:ascii="Arial" w:hAnsi="Arial" w:cs="Arial"/>
                  <w:b/>
                  <w:bCs/>
                  <w:iCs/>
                  <w:sz w:val="24"/>
                  <w:szCs w:val="24"/>
                  <w:lang w:val="de-DE"/>
                </w:rPr>
                <w:delText> </w:delText>
              </w:r>
              <w:r w:rsidR="003331D6" w:rsidRPr="00D15E9A" w:rsidDel="000C37E3">
                <w:rPr>
                  <w:rFonts w:ascii="Arial" w:hAnsi="Arial" w:cs="Arial"/>
                  <w:b/>
                  <w:bCs/>
                  <w:iCs/>
                  <w:sz w:val="24"/>
                  <w:szCs w:val="24"/>
                  <w:lang w:val="de-DE"/>
                </w:rPr>
                <w:fldChar w:fldCharType="end"/>
              </w:r>
              <w:r w:rsidR="003331D6" w:rsidRPr="00D15E9A" w:rsidDel="000C37E3">
                <w:rPr>
                  <w:rFonts w:ascii="Arial" w:hAnsi="Arial" w:cs="Arial"/>
                  <w:b/>
                  <w:bCs/>
                  <w:iCs/>
                  <w:color w:val="00B050"/>
                  <w:sz w:val="24"/>
                  <w:szCs w:val="24"/>
                  <w:lang w:val="de-DE"/>
                </w:rPr>
                <w:delText xml:space="preserve"> </w:delText>
              </w:r>
              <w:r w:rsidR="004C0AB8" w:rsidRPr="00D15E9A" w:rsidDel="000C37E3">
                <w:rPr>
                  <w:rFonts w:ascii="Arial" w:hAnsi="Arial" w:cs="Arial"/>
                  <w:b/>
                  <w:bCs/>
                  <w:iCs/>
                  <w:color w:val="00B050"/>
                  <w:sz w:val="24"/>
                  <w:szCs w:val="24"/>
                  <w:lang w:val="de-DE"/>
                </w:rPr>
                <w:delText>[Objekt angeben]</w:delText>
              </w:r>
              <w:r w:rsidR="004C0AB8" w:rsidRPr="00D15E9A" w:rsidDel="000C37E3">
                <w:rPr>
                  <w:rFonts w:ascii="Arial" w:hAnsi="Arial" w:cs="Arial"/>
                  <w:b/>
                  <w:bCs/>
                  <w:iCs/>
                  <w:sz w:val="24"/>
                  <w:szCs w:val="24"/>
                  <w:lang w:val="de-DE"/>
                </w:rPr>
                <w:delText xml:space="preserve"> </w:delText>
              </w:r>
            </w:del>
            <w:ins w:id="6" w:author="Graciana Ines Caballero Arena" w:date="2025-07-28T09:17:00Z">
              <w:r w:rsidR="004377D0">
                <w:rPr>
                  <w:rFonts w:ascii="Arial" w:hAnsi="Arial" w:cs="Arial"/>
                  <w:b/>
                  <w:bCs/>
                  <w:iCs/>
                  <w:sz w:val="24"/>
                  <w:szCs w:val="24"/>
                  <w:lang w:val="de-DE"/>
                </w:rPr>
                <w:t xml:space="preserve">, </w:t>
              </w:r>
            </w:ins>
            <w:r w:rsidR="004C0AB8" w:rsidRPr="00D15E9A">
              <w:rPr>
                <w:rFonts w:ascii="Arial" w:hAnsi="Arial" w:cs="Arial"/>
                <w:b/>
                <w:bCs/>
                <w:iCs/>
                <w:sz w:val="24"/>
                <w:szCs w:val="24"/>
                <w:lang w:val="de-DE"/>
              </w:rPr>
              <w:t>mit einem Wert unter den europäischen Schwellenwert gemäß Art. 26 Absatz 5 des LG Nr. 16/2015</w:t>
            </w:r>
            <w:r w:rsidR="00E724AB" w:rsidRPr="00D15E9A">
              <w:rPr>
                <w:rFonts w:ascii="Arial" w:hAnsi="Arial" w:cs="Arial"/>
                <w:b/>
                <w:bCs/>
                <w:iCs/>
                <w:sz w:val="24"/>
                <w:szCs w:val="24"/>
                <w:lang w:val="de-DE"/>
              </w:rPr>
              <w:t xml:space="preserve"> und</w:t>
            </w:r>
            <w:r w:rsidR="004C0AB8" w:rsidRPr="00D15E9A">
              <w:rPr>
                <w:rFonts w:ascii="Arial" w:hAnsi="Arial" w:cs="Arial"/>
                <w:b/>
                <w:bCs/>
                <w:iCs/>
                <w:sz w:val="24"/>
                <w:szCs w:val="24"/>
                <w:lang w:val="de-DE"/>
              </w:rPr>
              <w:t xml:space="preserve"> gemäß der Anwendungsrichtlinie </w:t>
            </w:r>
            <w:r w:rsidR="00E724AB" w:rsidRPr="00D15E9A">
              <w:rPr>
                <w:rFonts w:ascii="Arial" w:hAnsi="Arial" w:cs="Arial"/>
                <w:b/>
                <w:bCs/>
                <w:iCs/>
                <w:sz w:val="24"/>
                <w:szCs w:val="24"/>
                <w:lang w:val="de-DE"/>
              </w:rPr>
              <w:t xml:space="preserve">APB </w:t>
            </w:r>
            <w:r w:rsidR="004C0AB8" w:rsidRPr="00D15E9A">
              <w:rPr>
                <w:rFonts w:ascii="Arial" w:hAnsi="Arial" w:cs="Arial"/>
                <w:b/>
                <w:bCs/>
                <w:iCs/>
                <w:sz w:val="24"/>
                <w:szCs w:val="24"/>
                <w:lang w:val="de-DE"/>
              </w:rPr>
              <w:t>Nr. 10</w:t>
            </w:r>
          </w:p>
          <w:p w14:paraId="40F41EC4" w14:textId="77777777" w:rsidR="004C0AB8" w:rsidRPr="00D15E9A" w:rsidRDefault="004C0AB8" w:rsidP="00B61E12">
            <w:pPr>
              <w:pStyle w:val="sche22"/>
              <w:shd w:val="clear" w:color="auto" w:fill="E6E6E6"/>
              <w:jc w:val="center"/>
              <w:rPr>
                <w:rFonts w:ascii="Arial" w:hAnsi="Arial" w:cs="Arial"/>
                <w:b/>
                <w:bCs/>
                <w:iCs/>
                <w:sz w:val="24"/>
                <w:szCs w:val="24"/>
                <w:lang w:val="de-DE"/>
              </w:rPr>
            </w:pPr>
          </w:p>
          <w:p w14:paraId="04B9D71C" w14:textId="4D0EC98B" w:rsidR="004100F5" w:rsidRPr="00D15E9A" w:rsidRDefault="0017641E" w:rsidP="004100F5">
            <w:pPr>
              <w:pStyle w:val="sche22"/>
              <w:shd w:val="clear" w:color="auto" w:fill="E6E6E6"/>
              <w:jc w:val="center"/>
              <w:rPr>
                <w:rFonts w:ascii="Arial" w:hAnsi="Arial" w:cs="Arial"/>
                <w:b/>
                <w:i/>
                <w:sz w:val="24"/>
                <w:szCs w:val="24"/>
                <w:u w:val="single"/>
                <w:lang w:val="de-DE"/>
              </w:rPr>
            </w:pPr>
            <w:r w:rsidRPr="00D15E9A">
              <w:rPr>
                <w:rFonts w:ascii="Arial" w:hAnsi="Arial" w:cs="Arial"/>
                <w:b/>
                <w:i/>
                <w:sz w:val="24"/>
                <w:szCs w:val="24"/>
                <w:u w:val="single"/>
                <w:lang w:val="de-DE"/>
              </w:rPr>
              <w:t xml:space="preserve">Reserviert </w:t>
            </w:r>
            <w:r w:rsidR="004100F5" w:rsidRPr="00D15E9A">
              <w:rPr>
                <w:rFonts w:ascii="Arial" w:hAnsi="Arial" w:cs="Arial"/>
                <w:b/>
                <w:i/>
                <w:sz w:val="24"/>
                <w:szCs w:val="24"/>
                <w:u w:val="single"/>
                <w:lang w:val="de-DE"/>
              </w:rPr>
              <w:t>für Wirtschafts</w:t>
            </w:r>
            <w:r w:rsidRPr="00D15E9A">
              <w:rPr>
                <w:rFonts w:ascii="Arial" w:hAnsi="Arial" w:cs="Arial"/>
                <w:b/>
                <w:i/>
                <w:sz w:val="24"/>
                <w:szCs w:val="24"/>
                <w:u w:val="single"/>
                <w:lang w:val="de-DE"/>
              </w:rPr>
              <w:t>teilnehmer</w:t>
            </w:r>
            <w:r w:rsidR="004100F5" w:rsidRPr="00D15E9A">
              <w:rPr>
                <w:rFonts w:ascii="Arial" w:hAnsi="Arial" w:cs="Arial"/>
                <w:b/>
                <w:i/>
                <w:sz w:val="24"/>
                <w:szCs w:val="24"/>
                <w:u w:val="single"/>
                <w:lang w:val="de-DE"/>
              </w:rPr>
              <w:t>, die in anderen Mitgliedstaaten der Europäischen Union ansässig sind</w:t>
            </w:r>
          </w:p>
          <w:p w14:paraId="048C5590" w14:textId="77777777" w:rsidR="00E52DD3" w:rsidRPr="00D15E9A" w:rsidRDefault="00E52DD3" w:rsidP="004100F5">
            <w:pPr>
              <w:pStyle w:val="sche22"/>
              <w:shd w:val="clear" w:color="auto" w:fill="E6E6E6"/>
              <w:jc w:val="center"/>
              <w:rPr>
                <w:rFonts w:ascii="Arial" w:hAnsi="Arial" w:cs="Arial"/>
                <w:b/>
                <w:i/>
                <w:sz w:val="24"/>
                <w:szCs w:val="24"/>
                <w:u w:val="single"/>
                <w:lang w:val="de-DE"/>
              </w:rPr>
            </w:pPr>
          </w:p>
          <w:p w14:paraId="5C7E53C7" w14:textId="0800E6DA" w:rsidR="00E52DD3" w:rsidRPr="00D15E9A" w:rsidDel="00885569" w:rsidRDefault="00E52DD3" w:rsidP="00E52DD3">
            <w:pPr>
              <w:pStyle w:val="sche22"/>
              <w:shd w:val="clear" w:color="auto" w:fill="E6E6E6"/>
              <w:jc w:val="left"/>
              <w:rPr>
                <w:del w:id="7" w:author="Graciana Ines Caballero Arena" w:date="2025-02-13T14:39:00Z"/>
                <w:rFonts w:ascii="Arial" w:hAnsi="Arial" w:cs="Arial"/>
                <w:i/>
                <w:color w:val="FF0000"/>
                <w:lang w:val="de-DE"/>
              </w:rPr>
            </w:pPr>
            <w:del w:id="8" w:author="Graciana Ines Caballero Arena" w:date="2025-02-13T14:39:00Z">
              <w:r w:rsidRPr="00D15E9A" w:rsidDel="00885569">
                <w:rPr>
                  <w:rFonts w:ascii="Arial" w:hAnsi="Arial" w:cs="Arial"/>
                  <w:i/>
                  <w:color w:val="FF0000"/>
                  <w:lang w:val="de-DE"/>
                </w:rPr>
                <w:delText xml:space="preserve">Rot: Teile zum Auswählen </w:delText>
              </w:r>
            </w:del>
          </w:p>
          <w:p w14:paraId="7560EE2E" w14:textId="443D86F7" w:rsidR="00E52DD3" w:rsidRPr="00D15E9A" w:rsidDel="00885569" w:rsidRDefault="00E52DD3" w:rsidP="00E52DD3">
            <w:pPr>
              <w:widowControl w:val="0"/>
              <w:suppressAutoHyphens/>
              <w:jc w:val="both"/>
              <w:rPr>
                <w:del w:id="9" w:author="Graciana Ines Caballero Arena" w:date="2025-02-13T14:39:00Z"/>
                <w:rFonts w:cs="Arial"/>
                <w:b/>
                <w:i/>
                <w:noProof w:val="0"/>
                <w:color w:val="00B050"/>
                <w:lang w:val="de-DE" w:eastAsia="ar-SA"/>
              </w:rPr>
            </w:pPr>
            <w:del w:id="10" w:author="Graciana Ines Caballero Arena" w:date="2025-02-13T14:39:00Z">
              <w:r w:rsidRPr="00D15E9A" w:rsidDel="00885569">
                <w:rPr>
                  <w:rFonts w:cs="Arial"/>
                  <w:b/>
                  <w:i/>
                  <w:noProof w:val="0"/>
                  <w:color w:val="00B050"/>
                  <w:lang w:val="de-DE" w:eastAsia="ar-SA"/>
                </w:rPr>
                <w:delText>Grün: Anweisungen zum Entfernen</w:delText>
              </w:r>
            </w:del>
          </w:p>
          <w:p w14:paraId="22CE3970" w14:textId="77777777" w:rsidR="00E52DD3" w:rsidRPr="00D15E9A" w:rsidRDefault="00E52DD3" w:rsidP="00E52DD3">
            <w:pPr>
              <w:pStyle w:val="sche22"/>
              <w:shd w:val="clear" w:color="auto" w:fill="E6E6E6"/>
              <w:jc w:val="left"/>
              <w:rPr>
                <w:rFonts w:ascii="Arial" w:hAnsi="Arial" w:cs="Arial"/>
                <w:b/>
                <w:i/>
                <w:sz w:val="24"/>
                <w:szCs w:val="24"/>
                <w:u w:val="single"/>
                <w:lang w:val="de-DE"/>
              </w:rPr>
            </w:pPr>
          </w:p>
          <w:p w14:paraId="56CFBBA5" w14:textId="11797ECC" w:rsidR="004C0AB8" w:rsidRPr="00D15E9A" w:rsidDel="000C37E3" w:rsidRDefault="00E52DD3" w:rsidP="00E52DD3">
            <w:pPr>
              <w:pStyle w:val="sche22"/>
              <w:shd w:val="clear" w:color="auto" w:fill="E6E6E6"/>
              <w:rPr>
                <w:del w:id="11" w:author="Graciana Ines Caballero Arena" w:date="2025-02-14T13:36:00Z"/>
                <w:rFonts w:ascii="Arial" w:hAnsi="Arial" w:cs="Arial"/>
                <w:b/>
                <w:bCs/>
                <w:iCs/>
                <w:sz w:val="24"/>
                <w:szCs w:val="24"/>
                <w:lang w:val="de-DE"/>
              </w:rPr>
            </w:pPr>
            <w:del w:id="12" w:author="Graciana Ines Caballero Arena" w:date="2025-02-14T13:36:00Z">
              <w:r w:rsidRPr="00D15E9A" w:rsidDel="000C37E3">
                <w:rPr>
                  <w:rFonts w:ascii="Arial" w:hAnsi="Arial" w:cs="Arial"/>
                  <w:bCs/>
                  <w:i/>
                  <w:iCs/>
                  <w:color w:val="00B050"/>
                  <w:sz w:val="16"/>
                  <w:szCs w:val="16"/>
                  <w:lang w:val="de-DE"/>
                </w:rPr>
                <w:delText xml:space="preserve">Version </w:delText>
              </w:r>
              <w:r w:rsidR="00C97CC3" w:rsidDel="000C37E3">
                <w:rPr>
                  <w:rFonts w:ascii="Arial" w:hAnsi="Arial" w:cs="Arial"/>
                  <w:bCs/>
                  <w:i/>
                  <w:iCs/>
                  <w:color w:val="00B050"/>
                  <w:sz w:val="16"/>
                  <w:szCs w:val="16"/>
                  <w:lang w:val="de-DE"/>
                </w:rPr>
                <w:delText>24</w:delText>
              </w:r>
              <w:r w:rsidRPr="00D15E9A" w:rsidDel="000C37E3">
                <w:rPr>
                  <w:rFonts w:ascii="Arial" w:hAnsi="Arial" w:cs="Arial"/>
                  <w:bCs/>
                  <w:i/>
                  <w:iCs/>
                  <w:color w:val="00B050"/>
                  <w:sz w:val="16"/>
                  <w:szCs w:val="16"/>
                  <w:lang w:val="de-DE"/>
                </w:rPr>
                <w:delText>.</w:delText>
              </w:r>
              <w:r w:rsidR="00C97CC3" w:rsidDel="000C37E3">
                <w:rPr>
                  <w:rFonts w:ascii="Arial" w:hAnsi="Arial" w:cs="Arial"/>
                  <w:bCs/>
                  <w:i/>
                  <w:iCs/>
                  <w:color w:val="00B050"/>
                  <w:sz w:val="16"/>
                  <w:szCs w:val="16"/>
                  <w:lang w:val="de-DE"/>
                </w:rPr>
                <w:delText>10</w:delText>
              </w:r>
              <w:r w:rsidRPr="00D15E9A" w:rsidDel="000C37E3">
                <w:rPr>
                  <w:rFonts w:ascii="Arial" w:hAnsi="Arial" w:cs="Arial"/>
                  <w:bCs/>
                  <w:i/>
                  <w:iCs/>
                  <w:color w:val="00B050"/>
                  <w:sz w:val="16"/>
                  <w:szCs w:val="16"/>
                  <w:lang w:val="de-DE"/>
                </w:rPr>
                <w:delText>.2023</w:delText>
              </w:r>
            </w:del>
          </w:p>
          <w:p w14:paraId="59148EDF" w14:textId="7D020D01" w:rsidR="004100F5" w:rsidRPr="00D15E9A" w:rsidDel="000C37E3" w:rsidRDefault="004100F5" w:rsidP="00B61E12">
            <w:pPr>
              <w:pStyle w:val="sche22"/>
              <w:shd w:val="clear" w:color="auto" w:fill="E6E6E6"/>
              <w:jc w:val="center"/>
              <w:rPr>
                <w:del w:id="13" w:author="Graciana Ines Caballero Arena" w:date="2025-02-14T13:36:00Z"/>
                <w:rFonts w:ascii="Arial" w:hAnsi="Arial" w:cs="Arial"/>
                <w:b/>
                <w:bCs/>
                <w:iCs/>
                <w:sz w:val="24"/>
                <w:szCs w:val="24"/>
                <w:lang w:val="de-DE"/>
              </w:rPr>
            </w:pPr>
          </w:p>
          <w:p w14:paraId="3BD169F4" w14:textId="5D7DCF3B" w:rsidR="008A1522" w:rsidRPr="00D15E9A" w:rsidRDefault="008A1522" w:rsidP="00296B37">
            <w:pPr>
              <w:pStyle w:val="sche22"/>
              <w:shd w:val="clear" w:color="auto" w:fill="E6E6E6"/>
              <w:rPr>
                <w:rFonts w:ascii="Arial" w:hAnsi="Arial" w:cs="Arial"/>
                <w:b/>
                <w:bCs/>
                <w:iCs/>
                <w:sz w:val="24"/>
                <w:szCs w:val="24"/>
                <w:lang w:val="de-DE"/>
              </w:rPr>
            </w:pPr>
          </w:p>
        </w:tc>
        <w:tc>
          <w:tcPr>
            <w:tcW w:w="850" w:type="dxa"/>
          </w:tcPr>
          <w:p w14:paraId="6BDA9373" w14:textId="77777777" w:rsidR="008A1522" w:rsidRPr="00CA5487" w:rsidRDefault="008A1522" w:rsidP="00B61E12">
            <w:pPr>
              <w:widowControl w:val="0"/>
              <w:suppressLineNumbers/>
              <w:spacing w:before="120" w:after="120"/>
              <w:ind w:left="57" w:right="57"/>
              <w:jc w:val="center"/>
              <w:rPr>
                <w:rFonts w:cs="Arial"/>
                <w:b/>
                <w:lang w:val="de-DE"/>
              </w:rPr>
            </w:pPr>
          </w:p>
        </w:tc>
        <w:tc>
          <w:tcPr>
            <w:tcW w:w="4394" w:type="dxa"/>
            <w:shd w:val="clear" w:color="auto" w:fill="E7E6E6" w:themeFill="background2"/>
          </w:tcPr>
          <w:p w14:paraId="3B578C80" w14:textId="77777777" w:rsidR="008A1522" w:rsidRPr="00637BDF" w:rsidRDefault="008A1522" w:rsidP="00B61E12">
            <w:pPr>
              <w:pStyle w:val="sche22"/>
              <w:shd w:val="clear" w:color="auto" w:fill="E6E6E6"/>
              <w:jc w:val="center"/>
              <w:rPr>
                <w:rFonts w:ascii="Arial" w:hAnsi="Arial" w:cs="Arial"/>
                <w:b/>
                <w:bCs/>
                <w:iCs/>
                <w:sz w:val="24"/>
                <w:szCs w:val="24"/>
                <w:lang w:val="it-IT"/>
              </w:rPr>
            </w:pPr>
          </w:p>
          <w:p w14:paraId="216E7940" w14:textId="28754CE6" w:rsidR="003765E2" w:rsidRDefault="00050F69" w:rsidP="00CE5AAE">
            <w:pPr>
              <w:pStyle w:val="sche22"/>
              <w:shd w:val="clear" w:color="auto" w:fill="E6E6E6"/>
              <w:jc w:val="center"/>
              <w:rPr>
                <w:rFonts w:ascii="Arial" w:hAnsi="Arial" w:cs="Arial"/>
                <w:b/>
                <w:bCs/>
                <w:iCs/>
                <w:sz w:val="24"/>
                <w:szCs w:val="24"/>
                <w:lang w:val="it-IT"/>
              </w:rPr>
            </w:pPr>
            <w:r>
              <w:rPr>
                <w:rFonts w:ascii="Arial" w:hAnsi="Arial" w:cs="Arial"/>
                <w:b/>
                <w:bCs/>
                <w:iCs/>
                <w:sz w:val="24"/>
                <w:szCs w:val="24"/>
                <w:lang w:val="it-IT"/>
              </w:rPr>
              <w:t xml:space="preserve">DICHIARAZIONE CIRCA </w:t>
            </w:r>
            <w:r w:rsidR="00CE5AAE">
              <w:rPr>
                <w:rFonts w:ascii="Arial" w:hAnsi="Arial" w:cs="Arial"/>
                <w:b/>
                <w:bCs/>
                <w:iCs/>
                <w:sz w:val="24"/>
                <w:szCs w:val="24"/>
                <w:lang w:val="it-IT"/>
              </w:rPr>
              <w:t>L’INTERESSE</w:t>
            </w:r>
            <w:r w:rsidR="003765E2" w:rsidRPr="003765E2">
              <w:rPr>
                <w:lang w:val="it-IT"/>
              </w:rPr>
              <w:t xml:space="preserve"> </w:t>
            </w:r>
          </w:p>
          <w:p w14:paraId="6AA0B20F" w14:textId="2FAE009A" w:rsidR="003765E2" w:rsidRPr="003765E2" w:rsidDel="000C37E3" w:rsidRDefault="003765E2" w:rsidP="003765E2">
            <w:pPr>
              <w:pStyle w:val="sche22"/>
              <w:shd w:val="clear" w:color="auto" w:fill="E6E6E6"/>
              <w:jc w:val="center"/>
              <w:rPr>
                <w:del w:id="14" w:author="Graciana Ines Caballero Arena" w:date="2025-02-14T13:35:00Z"/>
                <w:rFonts w:ascii="Arial" w:hAnsi="Arial" w:cs="Arial"/>
                <w:b/>
                <w:bCs/>
                <w:iCs/>
                <w:sz w:val="24"/>
                <w:szCs w:val="24"/>
                <w:lang w:val="it-IT"/>
              </w:rPr>
            </w:pPr>
            <w:r w:rsidRPr="003765E2">
              <w:rPr>
                <w:rFonts w:ascii="Arial" w:hAnsi="Arial" w:cs="Arial"/>
                <w:b/>
                <w:bCs/>
                <w:iCs/>
                <w:sz w:val="24"/>
                <w:szCs w:val="24"/>
                <w:lang w:val="it-IT"/>
              </w:rPr>
              <w:t xml:space="preserve">da parte di operatori economici stabiliti in altri Stati membri dell’Unione Europea all’affidamento dell’appalto </w:t>
            </w:r>
            <w:r w:rsidRPr="004377D0">
              <w:rPr>
                <w:rFonts w:ascii="Arial" w:hAnsi="Arial" w:cs="Arial"/>
                <w:b/>
                <w:bCs/>
                <w:iCs/>
                <w:sz w:val="24"/>
                <w:szCs w:val="24"/>
                <w:lang w:val="it-IT"/>
                <w:rPrChange w:id="15" w:author="Graciana Ines Caballero Arena" w:date="2025-07-28T09:16:00Z">
                  <w:rPr>
                    <w:rFonts w:cs="Arial"/>
                    <w:b/>
                    <w:bCs/>
                    <w:iCs/>
                    <w:color w:val="FF0000"/>
                    <w:sz w:val="24"/>
                    <w:szCs w:val="24"/>
                    <w:lang w:val="it-IT"/>
                  </w:rPr>
                </w:rPrChange>
              </w:rPr>
              <w:t>di lavori</w:t>
            </w:r>
            <w:del w:id="16" w:author="Graciana Ines Caballero Arena" w:date="2025-02-14T13:34:00Z">
              <w:r w:rsidRPr="004377D0" w:rsidDel="000C37E3">
                <w:rPr>
                  <w:rFonts w:ascii="Arial" w:hAnsi="Arial" w:cs="Arial"/>
                  <w:b/>
                  <w:bCs/>
                  <w:iCs/>
                  <w:sz w:val="24"/>
                  <w:szCs w:val="24"/>
                  <w:lang w:val="it-IT"/>
                  <w:rPrChange w:id="17" w:author="Graciana Ines Caballero Arena" w:date="2025-07-28T09:16:00Z">
                    <w:rPr>
                      <w:rFonts w:cs="Arial"/>
                      <w:b/>
                      <w:bCs/>
                      <w:iCs/>
                      <w:color w:val="FF0000"/>
                      <w:sz w:val="24"/>
                      <w:szCs w:val="24"/>
                      <w:lang w:val="it-IT"/>
                    </w:rPr>
                  </w:rPrChange>
                </w:rPr>
                <w:delText>, servizi o forniture</w:delText>
              </w:r>
            </w:del>
            <w:r w:rsidRPr="000C37E3">
              <w:rPr>
                <w:rFonts w:cs="Arial"/>
                <w:b/>
                <w:bCs/>
                <w:iCs/>
                <w:sz w:val="24"/>
                <w:szCs w:val="24"/>
                <w:lang w:val="it-IT"/>
                <w:rPrChange w:id="18" w:author="Graciana Ines Caballero Arena" w:date="2025-02-14T13:36:00Z">
                  <w:rPr>
                    <w:rFonts w:cs="Arial"/>
                    <w:b/>
                    <w:bCs/>
                    <w:iCs/>
                    <w:color w:val="FF0000"/>
                    <w:sz w:val="24"/>
                    <w:szCs w:val="24"/>
                    <w:lang w:val="it-IT"/>
                  </w:rPr>
                </w:rPrChange>
              </w:rPr>
              <w:t xml:space="preserve"> </w:t>
            </w:r>
            <w:ins w:id="19" w:author="Graciana Ines Caballero Arena" w:date="2025-07-28T09:16:00Z">
              <w:r w:rsidR="004377D0" w:rsidRPr="004377D0">
                <w:rPr>
                  <w:rFonts w:ascii="Lato" w:hAnsi="Lato" w:cs="Arial"/>
                  <w:b/>
                  <w:bCs/>
                  <w:iCs/>
                  <w:noProof/>
                  <w:lang w:val="it-IT" w:eastAsia="en-US"/>
                </w:rPr>
                <w:t xml:space="preserve"> </w:t>
              </w:r>
              <w:r w:rsidR="004377D0" w:rsidRPr="004377D0">
                <w:rPr>
                  <w:rFonts w:ascii="Arial" w:hAnsi="Arial" w:cs="Arial"/>
                  <w:b/>
                  <w:bCs/>
                  <w:iCs/>
                  <w:sz w:val="24"/>
                  <w:szCs w:val="24"/>
                  <w:lang w:val="it-IT"/>
                </w:rPr>
                <w:t xml:space="preserve">Risanamento di tratte di collettore sovracomunale nel Comune di Bolzano da Piazza Adriano a Via Fago, con utilizzo di una tecnologia no </w:t>
              </w:r>
              <w:proofErr w:type="spellStart"/>
              <w:r w:rsidR="004377D0" w:rsidRPr="004377D0">
                <w:rPr>
                  <w:rFonts w:ascii="Arial" w:hAnsi="Arial" w:cs="Arial"/>
                  <w:b/>
                  <w:bCs/>
                  <w:iCs/>
                  <w:sz w:val="24"/>
                  <w:szCs w:val="24"/>
                  <w:lang w:val="it-IT"/>
                </w:rPr>
                <w:t>dig</w:t>
              </w:r>
              <w:proofErr w:type="spellEnd"/>
              <w:r w:rsidR="004377D0" w:rsidRPr="004377D0">
                <w:rPr>
                  <w:rFonts w:ascii="Arial" w:hAnsi="Arial" w:cs="Arial"/>
                  <w:b/>
                  <w:bCs/>
                  <w:iCs/>
                  <w:sz w:val="24"/>
                  <w:szCs w:val="24"/>
                  <w:lang w:val="it-IT"/>
                </w:rPr>
                <w:t xml:space="preserve"> mediante l’inserimento di un </w:t>
              </w:r>
              <w:proofErr w:type="spellStart"/>
              <w:r w:rsidR="004377D0" w:rsidRPr="004377D0">
                <w:rPr>
                  <w:rFonts w:ascii="Arial" w:hAnsi="Arial" w:cs="Arial"/>
                  <w:b/>
                  <w:bCs/>
                  <w:iCs/>
                  <w:sz w:val="24"/>
                  <w:szCs w:val="24"/>
                  <w:lang w:val="it-IT"/>
                </w:rPr>
                <w:t>liner</w:t>
              </w:r>
              <w:proofErr w:type="spellEnd"/>
              <w:r w:rsidR="004377D0" w:rsidRPr="004377D0">
                <w:rPr>
                  <w:rFonts w:ascii="Arial" w:hAnsi="Arial" w:cs="Arial"/>
                  <w:b/>
                  <w:bCs/>
                  <w:iCs/>
                  <w:sz w:val="24"/>
                  <w:szCs w:val="24"/>
                  <w:lang w:val="it-IT"/>
                </w:rPr>
                <w:t xml:space="preserve"> (C.I.P.P)</w:t>
              </w:r>
              <w:r w:rsidR="004377D0">
                <w:rPr>
                  <w:rFonts w:ascii="Arial" w:hAnsi="Arial" w:cs="Arial"/>
                  <w:b/>
                  <w:bCs/>
                  <w:iCs/>
                  <w:sz w:val="24"/>
                  <w:szCs w:val="24"/>
                </w:rPr>
                <w:t xml:space="preserve">, </w:t>
              </w:r>
            </w:ins>
            <w:del w:id="20" w:author="Graciana Ines Caballero Arena" w:date="2025-02-14T13:35:00Z">
              <w:r w:rsidRPr="003765E2" w:rsidDel="000C37E3">
                <w:rPr>
                  <w:rFonts w:ascii="Arial" w:hAnsi="Arial" w:cs="Arial"/>
                  <w:b/>
                  <w:bCs/>
                  <w:iCs/>
                  <w:sz w:val="24"/>
                  <w:szCs w:val="24"/>
                  <w:lang w:val="it-IT"/>
                </w:rPr>
                <w:delText>di</w:delText>
              </w:r>
              <w:r w:rsidDel="000C37E3">
                <w:rPr>
                  <w:rFonts w:ascii="Arial" w:hAnsi="Arial" w:cs="Arial"/>
                  <w:b/>
                  <w:bCs/>
                  <w:iCs/>
                  <w:sz w:val="24"/>
                  <w:szCs w:val="24"/>
                  <w:lang w:val="it-IT"/>
                </w:rPr>
                <w:delText xml:space="preserve"> </w:delText>
              </w:r>
            </w:del>
            <w:del w:id="21" w:author="Graciana Ines Caballero Arena" w:date="2025-02-14T13:34:00Z">
              <w:r w:rsidRPr="00CA5487" w:rsidDel="000C37E3">
                <w:rPr>
                  <w:rFonts w:cs="Arial"/>
                  <w:b/>
                  <w:bCs/>
                  <w:iCs/>
                  <w:sz w:val="24"/>
                  <w:szCs w:val="24"/>
                  <w:lang w:val="de-DE"/>
                </w:rPr>
                <w:fldChar w:fldCharType="begin"/>
              </w:r>
              <w:r w:rsidRPr="003765E2" w:rsidDel="000C37E3">
                <w:rPr>
                  <w:rFonts w:ascii="Arial" w:hAnsi="Arial" w:cs="Arial"/>
                  <w:b/>
                  <w:bCs/>
                  <w:iCs/>
                  <w:sz w:val="24"/>
                  <w:szCs w:val="24"/>
                  <w:lang w:val="it-IT"/>
                </w:rPr>
                <w:delInstrText xml:space="preserve"> FORMTEXT </w:delInstrText>
              </w:r>
              <w:r w:rsidRPr="00CA5487" w:rsidDel="000C37E3">
                <w:rPr>
                  <w:rFonts w:cs="Arial"/>
                  <w:b/>
                  <w:bCs/>
                  <w:iCs/>
                  <w:sz w:val="24"/>
                  <w:szCs w:val="24"/>
                  <w:lang w:val="de-DE"/>
                </w:rPr>
                <w:fldChar w:fldCharType="separate"/>
              </w:r>
              <w:r w:rsidRPr="00CA5487" w:rsidDel="000C37E3">
                <w:rPr>
                  <w:rFonts w:ascii="Arial" w:hAnsi="Arial" w:cs="Arial"/>
                  <w:b/>
                  <w:bCs/>
                  <w:iCs/>
                  <w:sz w:val="24"/>
                  <w:szCs w:val="24"/>
                  <w:lang w:val="de-DE"/>
                </w:rPr>
                <w:delText> </w:delText>
              </w:r>
              <w:r w:rsidRPr="00CA5487" w:rsidDel="000C37E3">
                <w:rPr>
                  <w:rFonts w:ascii="Arial" w:hAnsi="Arial" w:cs="Arial"/>
                  <w:b/>
                  <w:bCs/>
                  <w:iCs/>
                  <w:sz w:val="24"/>
                  <w:szCs w:val="24"/>
                  <w:lang w:val="de-DE"/>
                </w:rPr>
                <w:delText> </w:delText>
              </w:r>
              <w:r w:rsidRPr="00CA5487" w:rsidDel="000C37E3">
                <w:rPr>
                  <w:rFonts w:ascii="Arial" w:hAnsi="Arial" w:cs="Arial"/>
                  <w:b/>
                  <w:bCs/>
                  <w:iCs/>
                  <w:sz w:val="24"/>
                  <w:szCs w:val="24"/>
                  <w:lang w:val="de-DE"/>
                </w:rPr>
                <w:delText> </w:delText>
              </w:r>
              <w:r w:rsidRPr="00CA5487" w:rsidDel="000C37E3">
                <w:rPr>
                  <w:rFonts w:ascii="Arial" w:hAnsi="Arial" w:cs="Arial"/>
                  <w:b/>
                  <w:bCs/>
                  <w:iCs/>
                  <w:sz w:val="24"/>
                  <w:szCs w:val="24"/>
                  <w:lang w:val="de-DE"/>
                </w:rPr>
                <w:delText> </w:delText>
              </w:r>
              <w:r w:rsidRPr="00CA5487" w:rsidDel="000C37E3">
                <w:rPr>
                  <w:rFonts w:ascii="Arial" w:hAnsi="Arial" w:cs="Arial"/>
                  <w:b/>
                  <w:bCs/>
                  <w:iCs/>
                  <w:sz w:val="24"/>
                  <w:szCs w:val="24"/>
                  <w:lang w:val="de-DE"/>
                </w:rPr>
                <w:delText> </w:delText>
              </w:r>
              <w:r w:rsidRPr="00CA5487" w:rsidDel="000C37E3">
                <w:rPr>
                  <w:rFonts w:cs="Arial"/>
                  <w:b/>
                  <w:bCs/>
                  <w:iCs/>
                  <w:sz w:val="24"/>
                  <w:szCs w:val="24"/>
                  <w:lang w:val="de-DE"/>
                </w:rPr>
                <w:fldChar w:fldCharType="end"/>
              </w:r>
            </w:del>
          </w:p>
          <w:p w14:paraId="28B5EFBB" w14:textId="59B028C1" w:rsidR="008A1522" w:rsidRPr="00D15E9A" w:rsidRDefault="003765E2">
            <w:pPr>
              <w:pStyle w:val="sche22"/>
              <w:shd w:val="clear" w:color="auto" w:fill="E6E6E6"/>
              <w:jc w:val="center"/>
              <w:rPr>
                <w:rFonts w:ascii="Arial" w:hAnsi="Arial" w:cs="Arial"/>
                <w:b/>
                <w:bCs/>
                <w:iCs/>
                <w:sz w:val="24"/>
                <w:szCs w:val="24"/>
                <w:lang w:val="it-IT"/>
              </w:rPr>
              <w:pPrChange w:id="22" w:author="Graciana Ines Caballero Arena" w:date="2025-02-14T13:35:00Z">
                <w:pPr>
                  <w:pStyle w:val="sche22"/>
                  <w:framePr w:hSpace="141" w:wrap="around" w:vAnchor="text" w:hAnchor="text" w:xAlign="right" w:y="1"/>
                  <w:shd w:val="clear" w:color="auto" w:fill="E6E6E6"/>
                  <w:suppressOverlap/>
                  <w:jc w:val="center"/>
                </w:pPr>
              </w:pPrChange>
            </w:pPr>
            <w:del w:id="23" w:author="Graciana Ines Caballero Arena" w:date="2025-02-14T13:35:00Z">
              <w:r w:rsidRPr="003765E2" w:rsidDel="000C37E3">
                <w:rPr>
                  <w:rFonts w:ascii="Arial" w:hAnsi="Arial" w:cs="Arial"/>
                  <w:b/>
                  <w:bCs/>
                  <w:iCs/>
                  <w:color w:val="00B050"/>
                  <w:sz w:val="24"/>
                  <w:szCs w:val="24"/>
                  <w:lang w:val="it-IT"/>
                </w:rPr>
                <w:delText xml:space="preserve">[specificare oggetto] </w:delText>
              </w:r>
            </w:del>
            <w:r w:rsidRPr="003765E2">
              <w:rPr>
                <w:rFonts w:ascii="Arial" w:hAnsi="Arial" w:cs="Arial"/>
                <w:b/>
                <w:bCs/>
                <w:iCs/>
                <w:sz w:val="24"/>
                <w:szCs w:val="24"/>
                <w:lang w:val="it-IT"/>
              </w:rPr>
              <w:t>di importo inferiore alle soglie di rilevanza europea</w:t>
            </w:r>
            <w:r w:rsidR="00CE5AAE">
              <w:rPr>
                <w:rFonts w:ascii="Arial" w:hAnsi="Arial" w:cs="Arial"/>
                <w:b/>
                <w:bCs/>
                <w:iCs/>
                <w:sz w:val="24"/>
                <w:szCs w:val="24"/>
                <w:lang w:val="it-IT"/>
              </w:rPr>
              <w:t>,</w:t>
            </w:r>
            <w:r w:rsidRPr="003765E2">
              <w:rPr>
                <w:rFonts w:ascii="Arial" w:hAnsi="Arial" w:cs="Arial"/>
                <w:b/>
                <w:bCs/>
                <w:iCs/>
                <w:sz w:val="24"/>
                <w:szCs w:val="24"/>
                <w:lang w:val="it-IT"/>
              </w:rPr>
              <w:t xml:space="preserve"> ai sensi </w:t>
            </w:r>
            <w:r w:rsidRPr="00D15E9A">
              <w:rPr>
                <w:rFonts w:ascii="Arial" w:hAnsi="Arial" w:cs="Arial"/>
                <w:b/>
                <w:bCs/>
                <w:iCs/>
                <w:sz w:val="24"/>
                <w:szCs w:val="24"/>
                <w:lang w:val="it-IT"/>
              </w:rPr>
              <w:t>dell’art. 26</w:t>
            </w:r>
            <w:r w:rsidR="0085016B" w:rsidRPr="00D15E9A">
              <w:rPr>
                <w:rFonts w:ascii="Arial" w:hAnsi="Arial" w:cs="Arial"/>
                <w:b/>
                <w:bCs/>
                <w:iCs/>
                <w:sz w:val="24"/>
                <w:szCs w:val="24"/>
                <w:lang w:val="it-IT"/>
              </w:rPr>
              <w:t>,</w:t>
            </w:r>
            <w:r w:rsidRPr="00D15E9A">
              <w:rPr>
                <w:rFonts w:ascii="Arial" w:hAnsi="Arial" w:cs="Arial"/>
                <w:b/>
                <w:bCs/>
                <w:iCs/>
                <w:sz w:val="24"/>
                <w:szCs w:val="24"/>
                <w:lang w:val="it-IT"/>
              </w:rPr>
              <w:t xml:space="preserve"> comma 5</w:t>
            </w:r>
            <w:r w:rsidR="0085016B" w:rsidRPr="00D15E9A">
              <w:rPr>
                <w:rFonts w:ascii="Arial" w:hAnsi="Arial" w:cs="Arial"/>
                <w:b/>
                <w:bCs/>
                <w:iCs/>
                <w:sz w:val="24"/>
                <w:szCs w:val="24"/>
                <w:lang w:val="it-IT"/>
              </w:rPr>
              <w:t>,</w:t>
            </w:r>
            <w:r w:rsidRPr="00D15E9A">
              <w:rPr>
                <w:rFonts w:ascii="Arial" w:hAnsi="Arial" w:cs="Arial"/>
                <w:b/>
                <w:bCs/>
                <w:iCs/>
                <w:sz w:val="24"/>
                <w:szCs w:val="24"/>
                <w:lang w:val="it-IT"/>
              </w:rPr>
              <w:t xml:space="preserve"> della L.P. 16/2015 e della Linea Guida </w:t>
            </w:r>
            <w:r w:rsidR="0085016B" w:rsidRPr="00D15E9A">
              <w:rPr>
                <w:rFonts w:ascii="Arial" w:hAnsi="Arial" w:cs="Arial"/>
                <w:b/>
                <w:bCs/>
                <w:iCs/>
                <w:sz w:val="24"/>
                <w:szCs w:val="24"/>
                <w:lang w:val="it-IT"/>
              </w:rPr>
              <w:t>PAB n. 10</w:t>
            </w:r>
          </w:p>
          <w:p w14:paraId="1FF0EF91" w14:textId="77777777" w:rsidR="008A1522" w:rsidRPr="00D15E9A" w:rsidRDefault="008A1522" w:rsidP="00B61E12">
            <w:pPr>
              <w:widowControl w:val="0"/>
              <w:suppressAutoHyphens/>
              <w:jc w:val="both"/>
              <w:rPr>
                <w:rFonts w:cs="Arial"/>
                <w:i/>
                <w:noProof w:val="0"/>
                <w:color w:val="FF0000"/>
                <w:lang w:val="it-IT" w:eastAsia="ar-SA"/>
              </w:rPr>
            </w:pPr>
          </w:p>
          <w:p w14:paraId="40892433" w14:textId="77777777" w:rsidR="000C37E3" w:rsidRDefault="000C37E3" w:rsidP="003765E2">
            <w:pPr>
              <w:pStyle w:val="sche22"/>
              <w:shd w:val="clear" w:color="auto" w:fill="E6E6E6"/>
              <w:jc w:val="center"/>
              <w:rPr>
                <w:ins w:id="24" w:author="Graciana Ines Caballero Arena" w:date="2025-02-14T13:37:00Z"/>
                <w:rFonts w:ascii="Arial" w:hAnsi="Arial" w:cs="Arial"/>
                <w:b/>
                <w:i/>
                <w:sz w:val="24"/>
                <w:szCs w:val="24"/>
                <w:u w:val="single"/>
                <w:lang w:val="it-IT"/>
              </w:rPr>
            </w:pPr>
          </w:p>
          <w:p w14:paraId="413D4BF2" w14:textId="77777777" w:rsidR="000C37E3" w:rsidRDefault="000C37E3" w:rsidP="003765E2">
            <w:pPr>
              <w:pStyle w:val="sche22"/>
              <w:shd w:val="clear" w:color="auto" w:fill="E6E6E6"/>
              <w:jc w:val="center"/>
              <w:rPr>
                <w:ins w:id="25" w:author="Graciana Ines Caballero Arena" w:date="2025-02-14T13:37:00Z"/>
                <w:rFonts w:ascii="Arial" w:hAnsi="Arial" w:cs="Arial"/>
                <w:b/>
                <w:i/>
                <w:sz w:val="24"/>
                <w:szCs w:val="24"/>
                <w:u w:val="single"/>
                <w:lang w:val="it-IT"/>
              </w:rPr>
            </w:pPr>
          </w:p>
          <w:p w14:paraId="7E13B28E" w14:textId="683E833B" w:rsidR="008A1522" w:rsidRPr="00D15E9A" w:rsidRDefault="003765E2" w:rsidP="003765E2">
            <w:pPr>
              <w:pStyle w:val="sche22"/>
              <w:shd w:val="clear" w:color="auto" w:fill="E6E6E6"/>
              <w:jc w:val="center"/>
              <w:rPr>
                <w:rFonts w:ascii="Arial" w:hAnsi="Arial" w:cs="Arial"/>
                <w:b/>
                <w:i/>
                <w:sz w:val="24"/>
                <w:szCs w:val="24"/>
                <w:u w:val="single"/>
                <w:lang w:val="it-IT"/>
              </w:rPr>
            </w:pPr>
            <w:r w:rsidRPr="00D15E9A">
              <w:rPr>
                <w:rFonts w:ascii="Arial" w:hAnsi="Arial" w:cs="Arial"/>
                <w:b/>
                <w:i/>
                <w:sz w:val="24"/>
                <w:szCs w:val="24"/>
                <w:u w:val="single"/>
                <w:lang w:val="it-IT"/>
              </w:rPr>
              <w:t>Riservato ad operatori economici stabiliti in altri Stati membri dell’Unione Europea</w:t>
            </w:r>
          </w:p>
          <w:p w14:paraId="63F83978" w14:textId="33937941" w:rsidR="008A1522" w:rsidRPr="00D15E9A" w:rsidDel="000C37E3" w:rsidRDefault="008A1522" w:rsidP="00B61E12">
            <w:pPr>
              <w:widowControl w:val="0"/>
              <w:suppressAutoHyphens/>
              <w:jc w:val="both"/>
              <w:rPr>
                <w:del w:id="26" w:author="Graciana Ines Caballero Arena" w:date="2025-02-14T13:37:00Z"/>
                <w:rFonts w:cs="Arial"/>
                <w:i/>
                <w:noProof w:val="0"/>
                <w:color w:val="FF0000"/>
                <w:lang w:val="it-IT" w:eastAsia="ar-SA"/>
              </w:rPr>
            </w:pPr>
          </w:p>
          <w:p w14:paraId="7923481E" w14:textId="55E9665C" w:rsidR="008A1522" w:rsidRPr="00D15E9A" w:rsidDel="00885569" w:rsidRDefault="008A1522" w:rsidP="00B61E12">
            <w:pPr>
              <w:widowControl w:val="0"/>
              <w:suppressAutoHyphens/>
              <w:jc w:val="both"/>
              <w:rPr>
                <w:del w:id="27" w:author="Graciana Ines Caballero Arena" w:date="2025-02-13T14:39:00Z"/>
                <w:rFonts w:cs="Arial"/>
                <w:i/>
                <w:noProof w:val="0"/>
                <w:color w:val="FF0000"/>
                <w:lang w:val="it-IT" w:eastAsia="ar-SA"/>
              </w:rPr>
            </w:pPr>
            <w:del w:id="28" w:author="Graciana Ines Caballero Arena" w:date="2025-02-13T14:39:00Z">
              <w:r w:rsidRPr="00D15E9A" w:rsidDel="00885569">
                <w:rPr>
                  <w:rFonts w:cs="Arial"/>
                  <w:i/>
                  <w:noProof w:val="0"/>
                  <w:color w:val="FF0000"/>
                  <w:lang w:val="it-IT" w:eastAsia="ar-SA"/>
                </w:rPr>
                <w:delText xml:space="preserve">Rosso: parti da scegliere </w:delText>
              </w:r>
            </w:del>
          </w:p>
          <w:p w14:paraId="59929AD0" w14:textId="48231663" w:rsidR="008A1522" w:rsidRPr="00D15E9A" w:rsidDel="00885569" w:rsidRDefault="008A1522" w:rsidP="00B61E12">
            <w:pPr>
              <w:widowControl w:val="0"/>
              <w:suppressAutoHyphens/>
              <w:jc w:val="both"/>
              <w:rPr>
                <w:del w:id="29" w:author="Graciana Ines Caballero Arena" w:date="2025-02-13T14:39:00Z"/>
                <w:rFonts w:cs="Arial"/>
                <w:b/>
                <w:i/>
                <w:noProof w:val="0"/>
                <w:color w:val="00B050"/>
                <w:lang w:val="it-IT" w:eastAsia="ar-SA"/>
              </w:rPr>
            </w:pPr>
            <w:del w:id="30" w:author="Graciana Ines Caballero Arena" w:date="2025-02-13T14:39:00Z">
              <w:r w:rsidRPr="00D15E9A" w:rsidDel="00885569">
                <w:rPr>
                  <w:rFonts w:cs="Arial"/>
                  <w:b/>
                  <w:i/>
                  <w:noProof w:val="0"/>
                  <w:color w:val="00B050"/>
                  <w:lang w:val="it-IT" w:eastAsia="ar-SA"/>
                </w:rPr>
                <w:delText>Verde: istruzioni da togliere</w:delText>
              </w:r>
            </w:del>
          </w:p>
          <w:p w14:paraId="64F8D132" w14:textId="3B9F8410" w:rsidR="00637BDF" w:rsidRPr="00D15E9A" w:rsidDel="000C37E3" w:rsidRDefault="00637BDF" w:rsidP="00637BDF">
            <w:pPr>
              <w:rPr>
                <w:del w:id="31" w:author="Graciana Ines Caballero Arena" w:date="2025-02-14T13:37:00Z"/>
                <w:rFonts w:cs="Arial"/>
                <w:lang w:val="it-IT"/>
              </w:rPr>
            </w:pPr>
          </w:p>
          <w:p w14:paraId="6849F766" w14:textId="48E80E8E" w:rsidR="008A1522" w:rsidRPr="00AF33A2" w:rsidRDefault="00296B37" w:rsidP="00B61E12">
            <w:pPr>
              <w:pStyle w:val="sche22"/>
              <w:shd w:val="clear" w:color="auto" w:fill="E6E6E6"/>
              <w:rPr>
                <w:rFonts w:ascii="Arial" w:hAnsi="Arial" w:cs="Arial"/>
                <w:bCs/>
                <w:i/>
                <w:iCs/>
                <w:sz w:val="24"/>
                <w:szCs w:val="24"/>
                <w:lang w:val="it-IT"/>
              </w:rPr>
            </w:pPr>
            <w:del w:id="32" w:author="Graciana Ines Caballero Arena" w:date="2025-02-14T13:36:00Z">
              <w:r w:rsidRPr="00D15E9A" w:rsidDel="000C37E3">
                <w:rPr>
                  <w:rFonts w:ascii="Arial" w:hAnsi="Arial" w:cs="Arial"/>
                  <w:bCs/>
                  <w:i/>
                  <w:iCs/>
                  <w:color w:val="00B050"/>
                  <w:sz w:val="16"/>
                  <w:szCs w:val="16"/>
                </w:rPr>
                <w:delText xml:space="preserve">Versione </w:delText>
              </w:r>
              <w:r w:rsidR="00C97CC3" w:rsidDel="000C37E3">
                <w:rPr>
                  <w:rFonts w:ascii="Arial" w:hAnsi="Arial" w:cs="Arial"/>
                  <w:bCs/>
                  <w:i/>
                  <w:iCs/>
                  <w:color w:val="00B050"/>
                  <w:sz w:val="16"/>
                  <w:szCs w:val="16"/>
                </w:rPr>
                <w:delText>24</w:delText>
              </w:r>
              <w:r w:rsidR="00616D7D" w:rsidRPr="00D15E9A" w:rsidDel="000C37E3">
                <w:rPr>
                  <w:rFonts w:ascii="Arial" w:hAnsi="Arial" w:cs="Arial"/>
                  <w:bCs/>
                  <w:i/>
                  <w:iCs/>
                  <w:color w:val="00B050"/>
                  <w:sz w:val="16"/>
                  <w:szCs w:val="16"/>
                </w:rPr>
                <w:delText>.</w:delText>
              </w:r>
              <w:r w:rsidR="00C97CC3" w:rsidDel="000C37E3">
                <w:rPr>
                  <w:rFonts w:ascii="Arial" w:hAnsi="Arial" w:cs="Arial"/>
                  <w:bCs/>
                  <w:i/>
                  <w:iCs/>
                  <w:color w:val="00B050"/>
                  <w:sz w:val="16"/>
                  <w:szCs w:val="16"/>
                </w:rPr>
                <w:delText>10</w:delText>
              </w:r>
              <w:r w:rsidR="00616D7D" w:rsidRPr="003765E2" w:rsidDel="000C37E3">
                <w:rPr>
                  <w:rFonts w:ascii="Arial" w:hAnsi="Arial" w:cs="Arial"/>
                  <w:bCs/>
                  <w:i/>
                  <w:iCs/>
                  <w:color w:val="00B050"/>
                  <w:sz w:val="16"/>
                  <w:szCs w:val="16"/>
                </w:rPr>
                <w:delText>.2023</w:delText>
              </w:r>
            </w:del>
          </w:p>
        </w:tc>
      </w:tr>
      <w:tr w:rsidR="008A1522" w:rsidRPr="00C97CC3" w14:paraId="403975E4" w14:textId="77777777" w:rsidTr="003765E2">
        <w:tc>
          <w:tcPr>
            <w:tcW w:w="4415" w:type="dxa"/>
          </w:tcPr>
          <w:p w14:paraId="41213FA5" w14:textId="77777777" w:rsidR="000C37E3" w:rsidRPr="000C37E3" w:rsidRDefault="000C37E3" w:rsidP="00B61E12">
            <w:pPr>
              <w:widowControl w:val="0"/>
              <w:suppressAutoHyphens/>
              <w:jc w:val="both"/>
              <w:rPr>
                <w:ins w:id="33" w:author="Graciana Ines Caballero Arena" w:date="2025-02-14T13:37:00Z"/>
                <w:rFonts w:cs="Arial"/>
                <w:noProof w:val="0"/>
                <w:lang w:val="it-IT" w:eastAsia="ar-SA"/>
                <w:rPrChange w:id="34" w:author="Graciana Ines Caballero Arena" w:date="2025-02-14T13:37:00Z">
                  <w:rPr>
                    <w:ins w:id="35" w:author="Graciana Ines Caballero Arena" w:date="2025-02-14T13:37:00Z"/>
                    <w:rFonts w:cs="Arial"/>
                    <w:noProof w:val="0"/>
                    <w:lang w:val="de-DE" w:eastAsia="ar-SA"/>
                  </w:rPr>
                </w:rPrChange>
              </w:rPr>
            </w:pPr>
          </w:p>
          <w:p w14:paraId="6C67D7BE" w14:textId="52B9E8B5" w:rsidR="008A1522" w:rsidRPr="00713814" w:rsidRDefault="008A1522" w:rsidP="00B61E12">
            <w:pPr>
              <w:widowControl w:val="0"/>
              <w:suppressAutoHyphens/>
              <w:jc w:val="both"/>
              <w:rPr>
                <w:rFonts w:cs="Arial"/>
                <w:noProof w:val="0"/>
                <w:lang w:val="de-DE" w:eastAsia="ar-SA"/>
              </w:rPr>
            </w:pPr>
            <w:r>
              <w:rPr>
                <w:rFonts w:cs="Arial"/>
                <w:noProof w:val="0"/>
                <w:lang w:val="de-DE" w:eastAsia="ar-SA"/>
              </w:rPr>
              <w:t>Der/D</w:t>
            </w:r>
            <w:r w:rsidRPr="00713814">
              <w:rPr>
                <w:rFonts w:cs="Arial"/>
                <w:noProof w:val="0"/>
                <w:lang w:val="de-DE" w:eastAsia="ar-SA"/>
              </w:rPr>
              <w:t xml:space="preserve">ie Unterfertigte </w:t>
            </w:r>
            <w:r w:rsidRPr="00713814">
              <w:rPr>
                <w:rFonts w:cs="Arial"/>
                <w:noProof w:val="0"/>
                <w:lang w:val="it-IT" w:eastAsia="ar-SA"/>
              </w:rPr>
              <w:fldChar w:fldCharType="begin">
                <w:ffData>
                  <w:name w:val="Testo8"/>
                  <w:enabled/>
                  <w:calcOnExit w:val="0"/>
                  <w:textInput/>
                </w:ffData>
              </w:fldChar>
            </w:r>
            <w:bookmarkStart w:id="36" w:name="Testo8"/>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bookmarkEnd w:id="36"/>
            <w:r w:rsidRPr="00713814">
              <w:rPr>
                <w:rFonts w:cs="Arial"/>
                <w:noProof w:val="0"/>
                <w:lang w:val="de-DE" w:eastAsia="ar-SA"/>
              </w:rPr>
              <w:t>,</w:t>
            </w:r>
          </w:p>
          <w:p w14:paraId="66CC88AF" w14:textId="77777777" w:rsidR="008A1522" w:rsidRPr="00713814" w:rsidRDefault="008A1522" w:rsidP="00B61E12">
            <w:pPr>
              <w:suppressAutoHyphens/>
              <w:jc w:val="both"/>
              <w:rPr>
                <w:rFonts w:cs="Arial"/>
                <w:noProof w:val="0"/>
                <w:lang w:val="de-DE" w:eastAsia="ar-SA"/>
              </w:rPr>
            </w:pPr>
            <w:r w:rsidRPr="00713814">
              <w:rPr>
                <w:rFonts w:cs="Arial"/>
                <w:bCs/>
                <w:iCs/>
                <w:noProof w:val="0"/>
                <w:lang w:val="de-DE" w:eastAsia="it-IT"/>
              </w:rPr>
              <w:t>Steuernummer</w:t>
            </w:r>
            <w:r w:rsidRPr="00713814">
              <w:rPr>
                <w:rFonts w:cs="Arial"/>
                <w:noProof w:val="0"/>
                <w:lang w:val="de-DE" w:eastAsia="ar-SA"/>
              </w:rPr>
              <w:t xml:space="preserve"> </w:t>
            </w:r>
            <w:r w:rsidRPr="00713814">
              <w:rPr>
                <w:rFonts w:cs="Arial"/>
                <w:noProof w:val="0"/>
                <w:lang w:val="it-IT" w:eastAsia="ar-SA"/>
              </w:rPr>
              <w:fldChar w:fldCharType="begin">
                <w:ffData>
                  <w:name w:val="Testo57"/>
                  <w:enabled/>
                  <w:calcOnExit w:val="0"/>
                  <w:textInput/>
                </w:ffData>
              </w:fldChar>
            </w:r>
            <w:bookmarkStart w:id="37" w:name="Testo57"/>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bookmarkEnd w:id="37"/>
            <w:r w:rsidRPr="00E326FC">
              <w:rPr>
                <w:rFonts w:cs="Arial"/>
                <w:noProof w:val="0"/>
                <w:lang w:val="de-DE" w:eastAsia="ar-SA"/>
              </w:rPr>
              <w:t>,</w:t>
            </w:r>
          </w:p>
          <w:p w14:paraId="4FA49ABC" w14:textId="77777777" w:rsidR="008A1522" w:rsidRPr="00713814" w:rsidRDefault="008A1522" w:rsidP="00B61E12">
            <w:pPr>
              <w:suppressAutoHyphens/>
              <w:jc w:val="both"/>
              <w:rPr>
                <w:rFonts w:cs="Arial"/>
                <w:noProof w:val="0"/>
                <w:lang w:val="de-DE" w:eastAsia="ar-SA"/>
              </w:rPr>
            </w:pPr>
            <w:r>
              <w:rPr>
                <w:rFonts w:cs="Arial"/>
                <w:noProof w:val="0"/>
                <w:lang w:val="de-DE" w:eastAsia="ar-SA"/>
              </w:rPr>
              <w:t>g</w:t>
            </w:r>
            <w:r w:rsidRPr="00713814">
              <w:rPr>
                <w:rFonts w:cs="Arial"/>
                <w:noProof w:val="0"/>
                <w:lang w:val="de-DE" w:eastAsia="ar-SA"/>
              </w:rPr>
              <w:t xml:space="preserve">eboren in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sidRPr="00713814">
              <w:rPr>
                <w:rFonts w:cs="Arial"/>
                <w:noProof w:val="0"/>
                <w:lang w:val="de-DE" w:eastAsia="ar-SA"/>
              </w:rPr>
              <w:t xml:space="preserve"> (Provinz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sidRPr="00713814">
              <w:rPr>
                <w:rFonts w:cs="Arial"/>
                <w:noProof w:val="0"/>
                <w:lang w:val="de-DE" w:eastAsia="ar-SA"/>
              </w:rPr>
              <w:t xml:space="preserve">, </w:t>
            </w:r>
            <w:r>
              <w:rPr>
                <w:rFonts w:cs="Arial"/>
                <w:noProof w:val="0"/>
                <w:lang w:val="de-DE" w:eastAsia="ar-SA"/>
              </w:rPr>
              <w:t>Staat</w:t>
            </w:r>
            <w:r w:rsidRPr="00713814">
              <w:rPr>
                <w:rFonts w:cs="Arial"/>
                <w:noProof w:val="0"/>
                <w:lang w:val="de-DE" w:eastAsia="ar-SA"/>
              </w:rPr>
              <w:t xml:space="preserve">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sidRPr="00713814">
              <w:rPr>
                <w:rFonts w:cs="Arial"/>
                <w:noProof w:val="0"/>
                <w:lang w:val="de-DE" w:eastAsia="ar-SA"/>
              </w:rPr>
              <w:t xml:space="preserve">) am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Pr>
                <w:rFonts w:cs="Arial"/>
                <w:noProof w:val="0"/>
                <w:lang w:val="de-DE" w:eastAsia="ar-SA"/>
              </w:rPr>
              <w:t>,</w:t>
            </w:r>
          </w:p>
          <w:p w14:paraId="78D0ED1E" w14:textId="77777777" w:rsidR="008A1522" w:rsidRPr="00713814" w:rsidRDefault="008A1522" w:rsidP="00B61E12">
            <w:pPr>
              <w:suppressAutoHyphens/>
              <w:jc w:val="both"/>
              <w:rPr>
                <w:rFonts w:cs="Arial"/>
                <w:noProof w:val="0"/>
                <w:lang w:val="de-DE" w:eastAsia="ar-SA"/>
              </w:rPr>
            </w:pPr>
            <w:r w:rsidRPr="00713814">
              <w:rPr>
                <w:rFonts w:cs="Arial"/>
                <w:noProof w:val="0"/>
                <w:lang w:val="de-DE" w:eastAsia="ar-SA"/>
              </w:rPr>
              <w:t xml:space="preserve">wohnhaft in der Gemeinde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Pr>
                <w:rFonts w:cs="Arial"/>
                <w:noProof w:val="0"/>
                <w:lang w:val="de-DE" w:eastAsia="ar-SA"/>
              </w:rPr>
              <w:t>,</w:t>
            </w:r>
            <w:r w:rsidRPr="00713814">
              <w:rPr>
                <w:rFonts w:cs="Arial"/>
                <w:noProof w:val="0"/>
                <w:lang w:val="de-DE" w:eastAsia="ar-SA"/>
              </w:rPr>
              <w:t xml:space="preserve"> PLZ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sidRPr="00E326FC">
              <w:rPr>
                <w:rFonts w:cs="Arial"/>
                <w:noProof w:val="0"/>
                <w:lang w:val="de-DE" w:eastAsia="ar-SA"/>
              </w:rPr>
              <w:t>,</w:t>
            </w:r>
            <w:r w:rsidRPr="00713814">
              <w:rPr>
                <w:rFonts w:cs="Arial"/>
                <w:noProof w:val="0"/>
                <w:lang w:val="de-DE" w:eastAsia="ar-SA"/>
              </w:rPr>
              <w:t xml:space="preserve"> Provinz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Pr>
                <w:rFonts w:cs="Arial"/>
                <w:noProof w:val="0"/>
                <w:lang w:val="de-DE" w:eastAsia="ar-SA"/>
              </w:rPr>
              <w:t>), Staat</w:t>
            </w:r>
            <w:r w:rsidRPr="00713814">
              <w:rPr>
                <w:rFonts w:cs="Arial"/>
                <w:noProof w:val="0"/>
                <w:lang w:val="de-DE" w:eastAsia="ar-SA"/>
              </w:rPr>
              <w:t xml:space="preserve">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Pr>
                <w:rFonts w:cs="Arial"/>
                <w:noProof w:val="0"/>
                <w:lang w:val="de-DE" w:eastAsia="ar-SA"/>
              </w:rPr>
              <w:t>,</w:t>
            </w:r>
          </w:p>
          <w:p w14:paraId="02259B67" w14:textId="77777777" w:rsidR="008A1522" w:rsidRPr="00713814" w:rsidRDefault="008A1522" w:rsidP="00B61E12">
            <w:pPr>
              <w:suppressAutoHyphens/>
              <w:jc w:val="both"/>
              <w:rPr>
                <w:rFonts w:cs="Arial"/>
                <w:noProof w:val="0"/>
                <w:lang w:val="de-DE" w:eastAsia="ar-SA"/>
              </w:rPr>
            </w:pPr>
            <w:r>
              <w:rPr>
                <w:rFonts w:cs="Arial"/>
                <w:noProof w:val="0"/>
                <w:lang w:val="de-DE" w:eastAsia="ar-SA"/>
              </w:rPr>
              <w:t>Anschrift:</w:t>
            </w:r>
            <w:r w:rsidRPr="00713814">
              <w:rPr>
                <w:rFonts w:cs="Arial"/>
                <w:noProof w:val="0"/>
                <w:lang w:val="de-DE" w:eastAsia="ar-SA"/>
              </w:rPr>
              <w:t xml:space="preserve">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r>
              <w:rPr>
                <w:rFonts w:cs="Arial"/>
                <w:noProof w:val="0"/>
                <w:lang w:val="de-DE" w:eastAsia="ar-SA"/>
              </w:rPr>
              <w:t>,</w:t>
            </w:r>
          </w:p>
          <w:p w14:paraId="77C76980" w14:textId="77777777" w:rsidR="008A1522" w:rsidRPr="00713814" w:rsidRDefault="008A1522" w:rsidP="00B61E12">
            <w:pPr>
              <w:suppressAutoHyphens/>
              <w:jc w:val="both"/>
              <w:rPr>
                <w:rFonts w:cs="Arial"/>
                <w:noProof w:val="0"/>
                <w:lang w:val="de-DE" w:eastAsia="ar-SA"/>
              </w:rPr>
            </w:pPr>
            <w:r>
              <w:rPr>
                <w:rFonts w:cs="Arial"/>
                <w:noProof w:val="0"/>
                <w:lang w:val="de-DE" w:eastAsia="ar-SA"/>
              </w:rPr>
              <w:t>i</w:t>
            </w:r>
            <w:r w:rsidRPr="00713814">
              <w:rPr>
                <w:rFonts w:cs="Arial"/>
                <w:noProof w:val="0"/>
                <w:lang w:val="de-DE" w:eastAsia="ar-SA"/>
              </w:rPr>
              <w:t>n seiner</w:t>
            </w:r>
            <w:r>
              <w:rPr>
                <w:rFonts w:cs="Arial"/>
                <w:noProof w:val="0"/>
                <w:lang w:val="de-DE" w:eastAsia="ar-SA"/>
              </w:rPr>
              <w:t>/ihrer</w:t>
            </w:r>
            <w:r w:rsidRPr="00713814">
              <w:rPr>
                <w:rFonts w:cs="Arial"/>
                <w:noProof w:val="0"/>
                <w:lang w:val="de-DE" w:eastAsia="ar-SA"/>
              </w:rPr>
              <w:t xml:space="preserve"> Eigenschaft als:</w:t>
            </w:r>
          </w:p>
          <w:p w14:paraId="38273E5A" w14:textId="59EB27BD" w:rsidR="008A1522" w:rsidRPr="00713814" w:rsidRDefault="008A1522" w:rsidP="00B61E12">
            <w:pPr>
              <w:suppressAutoHyphens/>
              <w:jc w:val="both"/>
              <w:rPr>
                <w:rFonts w:cs="Arial"/>
                <w:noProof w:val="0"/>
                <w:lang w:val="de-DE" w:eastAsia="ar-SA"/>
              </w:rPr>
            </w:pPr>
            <w:r w:rsidRPr="00713814">
              <w:rPr>
                <w:rFonts w:cs="Arial"/>
                <w:noProof w:val="0"/>
                <w:lang w:val="it-IT" w:eastAsia="ar-SA"/>
              </w:rPr>
              <w:fldChar w:fldCharType="begin">
                <w:ffData>
                  <w:name w:val="Controllo127"/>
                  <w:enabled/>
                  <w:calcOnExit w:val="0"/>
                  <w:checkBox>
                    <w:sizeAuto/>
                    <w:default w:val="0"/>
                  </w:checkBox>
                </w:ffData>
              </w:fldChar>
            </w:r>
            <w:r w:rsidRPr="00713814">
              <w:rPr>
                <w:rFonts w:cs="Arial"/>
                <w:noProof w:val="0"/>
                <w:lang w:val="de-DE" w:eastAsia="ar-SA"/>
              </w:rPr>
              <w:instrText xml:space="preserve"> FORMCHECKBOX </w:instrText>
            </w:r>
            <w:r w:rsidR="004377D0">
              <w:rPr>
                <w:rFonts w:cs="Arial"/>
                <w:noProof w:val="0"/>
                <w:lang w:val="it-IT" w:eastAsia="ar-SA"/>
              </w:rPr>
            </w:r>
            <w:r w:rsidR="004377D0">
              <w:rPr>
                <w:rFonts w:cs="Arial"/>
                <w:noProof w:val="0"/>
                <w:lang w:val="it-IT" w:eastAsia="ar-SA"/>
              </w:rPr>
              <w:fldChar w:fldCharType="separate"/>
            </w:r>
            <w:r w:rsidRPr="00713814">
              <w:rPr>
                <w:rFonts w:cs="Arial"/>
                <w:noProof w:val="0"/>
                <w:lang w:val="it-IT" w:eastAsia="ar-SA"/>
              </w:rPr>
              <w:fldChar w:fldCharType="end"/>
            </w:r>
            <w:r w:rsidRPr="00713814">
              <w:rPr>
                <w:rFonts w:cs="Arial"/>
                <w:noProof w:val="0"/>
                <w:lang w:val="de-DE" w:eastAsia="ar-SA"/>
              </w:rPr>
              <w:tab/>
              <w:t>gesetzliche</w:t>
            </w:r>
            <w:r>
              <w:rPr>
                <w:rFonts w:cs="Arial"/>
                <w:noProof w:val="0"/>
                <w:lang w:val="de-DE" w:eastAsia="ar-SA"/>
              </w:rPr>
              <w:t>r Vertreter</w:t>
            </w:r>
            <w:r w:rsidR="0017641E">
              <w:rPr>
                <w:rFonts w:cs="Arial"/>
                <w:noProof w:val="0"/>
                <w:lang w:val="de-DE" w:eastAsia="ar-SA"/>
              </w:rPr>
              <w:t xml:space="preserve"> </w:t>
            </w:r>
            <w:r>
              <w:rPr>
                <w:rFonts w:cs="Arial"/>
                <w:noProof w:val="0"/>
                <w:lang w:val="de-DE" w:eastAsia="ar-SA"/>
              </w:rPr>
              <w:t>von</w:t>
            </w:r>
            <w:r w:rsidRPr="00713814">
              <w:rPr>
                <w:rFonts w:cs="Arial"/>
                <w:noProof w:val="0"/>
                <w:lang w:val="de-DE" w:eastAsia="ar-SA"/>
              </w:rPr>
              <w:t xml:space="preserve">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p>
          <w:p w14:paraId="548FCDFF" w14:textId="77777777" w:rsidR="008A1522" w:rsidRPr="00713814" w:rsidRDefault="008A1522" w:rsidP="00B61E12">
            <w:pPr>
              <w:suppressAutoHyphens/>
              <w:jc w:val="both"/>
              <w:rPr>
                <w:rFonts w:cs="Arial"/>
                <w:noProof w:val="0"/>
                <w:lang w:val="de-DE" w:eastAsia="ar-SA"/>
              </w:rPr>
            </w:pPr>
            <w:r w:rsidRPr="00713814">
              <w:rPr>
                <w:rFonts w:cs="Arial"/>
                <w:noProof w:val="0"/>
                <w:lang w:val="it-IT"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4377D0">
              <w:rPr>
                <w:rFonts w:cs="Arial"/>
                <w:noProof w:val="0"/>
                <w:lang w:val="it-IT" w:eastAsia="ar-SA"/>
              </w:rPr>
            </w:r>
            <w:r w:rsidR="004377D0">
              <w:rPr>
                <w:rFonts w:cs="Arial"/>
                <w:noProof w:val="0"/>
                <w:lang w:val="it-IT" w:eastAsia="ar-SA"/>
              </w:rPr>
              <w:fldChar w:fldCharType="separate"/>
            </w:r>
            <w:r w:rsidRPr="00713814">
              <w:rPr>
                <w:rFonts w:cs="Arial"/>
                <w:noProof w:val="0"/>
                <w:lang w:val="it-IT" w:eastAsia="ar-SA"/>
              </w:rPr>
              <w:fldChar w:fldCharType="end"/>
            </w:r>
            <w:r w:rsidRPr="00713814">
              <w:rPr>
                <w:rFonts w:cs="Arial"/>
                <w:noProof w:val="0"/>
                <w:lang w:val="de-DE" w:eastAsia="ar-SA"/>
              </w:rPr>
              <w:tab/>
              <w:t xml:space="preserve">General-/Sonderbevollmächtigte/r von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p>
          <w:p w14:paraId="2BDE9E88" w14:textId="77777777" w:rsidR="008A1522" w:rsidRPr="00713814" w:rsidRDefault="008A1522" w:rsidP="00B61E12">
            <w:pPr>
              <w:suppressAutoHyphens/>
              <w:jc w:val="both"/>
              <w:rPr>
                <w:rFonts w:cs="Arial"/>
                <w:noProof w:val="0"/>
                <w:lang w:val="de-DE" w:eastAsia="ar-SA"/>
              </w:rPr>
            </w:pPr>
            <w:r w:rsidRPr="00713814">
              <w:rPr>
                <w:rFonts w:cs="Arial"/>
                <w:noProof w:val="0"/>
                <w:lang w:val="it-IT"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4377D0">
              <w:rPr>
                <w:rFonts w:cs="Arial"/>
                <w:noProof w:val="0"/>
                <w:lang w:val="it-IT" w:eastAsia="ar-SA"/>
              </w:rPr>
            </w:r>
            <w:r w:rsidR="004377D0">
              <w:rPr>
                <w:rFonts w:cs="Arial"/>
                <w:noProof w:val="0"/>
                <w:lang w:val="it-IT" w:eastAsia="ar-SA"/>
              </w:rPr>
              <w:fldChar w:fldCharType="separate"/>
            </w:r>
            <w:r w:rsidRPr="00713814">
              <w:rPr>
                <w:rFonts w:cs="Arial"/>
                <w:noProof w:val="0"/>
                <w:lang w:val="it-IT" w:eastAsia="ar-SA"/>
              </w:rPr>
              <w:fldChar w:fldCharType="end"/>
            </w:r>
            <w:r w:rsidRPr="00713814">
              <w:rPr>
                <w:rFonts w:cs="Arial"/>
                <w:noProof w:val="0"/>
                <w:lang w:val="de-DE" w:eastAsia="ar-SA"/>
              </w:rPr>
              <w:tab/>
            </w:r>
            <w:r>
              <w:rPr>
                <w:rFonts w:cs="Arial"/>
                <w:bCs/>
                <w:noProof w:val="0"/>
                <w:lang w:val="de-DE" w:eastAsia="ar-SA"/>
              </w:rPr>
              <w:t>A</w:t>
            </w:r>
            <w:r w:rsidRPr="00713814">
              <w:rPr>
                <w:rFonts w:cs="Arial"/>
                <w:bCs/>
                <w:noProof w:val="0"/>
                <w:lang w:val="de-DE" w:eastAsia="ar-SA"/>
              </w:rPr>
              <w:t xml:space="preserve">nderes (spezifizieren)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it-IT" w:eastAsia="ar-SA"/>
              </w:rPr>
              <w:fldChar w:fldCharType="end"/>
            </w:r>
          </w:p>
          <w:p w14:paraId="16749AA8" w14:textId="77777777" w:rsidR="008A1522" w:rsidRPr="00713814" w:rsidRDefault="008A1522" w:rsidP="00B61E12">
            <w:pPr>
              <w:suppressAutoHyphens/>
              <w:jc w:val="both"/>
              <w:rPr>
                <w:rFonts w:cs="Arial"/>
                <w:noProof w:val="0"/>
                <w:lang w:val="de-DE" w:eastAsia="ar-SA"/>
              </w:rPr>
            </w:pPr>
          </w:p>
          <w:p w14:paraId="125DCAF1" w14:textId="77777777" w:rsidR="008A1522" w:rsidRPr="00713814" w:rsidRDefault="008A1522" w:rsidP="00B61E12">
            <w:pPr>
              <w:suppressAutoHyphens/>
              <w:jc w:val="both"/>
              <w:rPr>
                <w:rFonts w:cs="Arial"/>
                <w:noProof w:val="0"/>
                <w:lang w:val="de-DE" w:eastAsia="ar-SA"/>
              </w:rPr>
            </w:pPr>
            <w:r>
              <w:rPr>
                <w:rFonts w:cs="Arial"/>
                <w:noProof w:val="0"/>
                <w:lang w:val="de-DE" w:eastAsia="ar-SA"/>
              </w:rPr>
              <w:t>MwSt.-</w:t>
            </w:r>
            <w:r w:rsidRPr="00713814">
              <w:rPr>
                <w:rFonts w:cs="Arial"/>
                <w:noProof w:val="0"/>
                <w:lang w:val="de-DE" w:eastAsia="ar-SA"/>
              </w:rPr>
              <w:t xml:space="preserve">Nr.: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it-IT" w:eastAsia="ar-SA"/>
              </w:rPr>
              <w:fldChar w:fldCharType="end"/>
            </w:r>
            <w:r>
              <w:rPr>
                <w:rFonts w:cs="Arial"/>
                <w:noProof w:val="0"/>
                <w:lang w:val="de-DE" w:eastAsia="ar-SA"/>
              </w:rPr>
              <w:t>,</w:t>
            </w:r>
          </w:p>
          <w:p w14:paraId="333F43F6" w14:textId="77777777" w:rsidR="008A1522" w:rsidRPr="00713814" w:rsidRDefault="008A1522" w:rsidP="00B61E12">
            <w:pPr>
              <w:suppressAutoHyphens/>
              <w:jc w:val="both"/>
              <w:rPr>
                <w:rFonts w:cs="Arial"/>
                <w:noProof w:val="0"/>
                <w:lang w:val="de-DE" w:eastAsia="ar-SA"/>
              </w:rPr>
            </w:pPr>
            <w:r w:rsidRPr="00713814">
              <w:rPr>
                <w:rFonts w:cs="Arial"/>
                <w:noProof w:val="0"/>
                <w:lang w:val="de-DE" w:eastAsia="ar-SA"/>
              </w:rPr>
              <w:t xml:space="preserve">Steuernummer: </w:t>
            </w:r>
            <w:r w:rsidRPr="00713814">
              <w:rPr>
                <w:rFonts w:cs="Arial"/>
                <w:noProof w:val="0"/>
                <w:lang w:val="it-IT"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it-IT" w:eastAsia="ar-SA"/>
              </w:rPr>
            </w:r>
            <w:r w:rsidRPr="00713814">
              <w:rPr>
                <w:rFonts w:cs="Arial"/>
                <w:noProof w:val="0"/>
                <w:lang w:val="it-IT"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it-IT" w:eastAsia="ar-SA"/>
              </w:rPr>
              <w:fldChar w:fldCharType="end"/>
            </w:r>
            <w:r>
              <w:rPr>
                <w:rFonts w:cs="Arial"/>
                <w:noProof w:val="0"/>
                <w:lang w:val="de-DE" w:eastAsia="ar-SA"/>
              </w:rPr>
              <w:t>,</w:t>
            </w:r>
          </w:p>
          <w:p w14:paraId="1D1F07FD" w14:textId="6233B82A" w:rsidR="008A1522" w:rsidRPr="00D15E9A" w:rsidRDefault="008A1522" w:rsidP="00B61E12">
            <w:pPr>
              <w:suppressAutoHyphens/>
              <w:jc w:val="both"/>
              <w:rPr>
                <w:rFonts w:cs="Arial"/>
                <w:noProof w:val="0"/>
                <w:lang w:val="de-DE" w:eastAsia="ar-SA"/>
              </w:rPr>
            </w:pPr>
            <w:r w:rsidRPr="00D15E9A">
              <w:rPr>
                <w:rFonts w:cs="Arial"/>
                <w:noProof w:val="0"/>
                <w:lang w:val="de-DE" w:eastAsia="ar-SA"/>
              </w:rPr>
              <w:t xml:space="preserve">mit Rechtssitz </w:t>
            </w:r>
            <w:r w:rsidR="0003736D" w:rsidRPr="00D15E9A">
              <w:rPr>
                <w:lang w:val="de-DE"/>
              </w:rPr>
              <w:t>i</w:t>
            </w:r>
            <w:r w:rsidR="008C641E" w:rsidRPr="00D15E9A">
              <w:rPr>
                <w:lang w:val="de-DE"/>
              </w:rPr>
              <w:t xml:space="preserve">m folgenden </w:t>
            </w:r>
            <w:r w:rsidR="0003736D" w:rsidRPr="00D15E9A">
              <w:rPr>
                <w:lang w:val="de-DE"/>
              </w:rPr>
              <w:t>Mitgliedstaat der Europäischen Union</w:t>
            </w:r>
            <w:r w:rsidR="008C641E" w:rsidRPr="00D15E9A">
              <w:rPr>
                <w:lang w:val="de-DE"/>
              </w:rPr>
              <w:t xml:space="preserve">, </w:t>
            </w:r>
            <w:r w:rsidR="00046D54" w:rsidRPr="00D15E9A">
              <w:rPr>
                <w:lang w:val="de-DE"/>
              </w:rPr>
              <w:t>anders</w:t>
            </w:r>
            <w:r w:rsidR="0003736D" w:rsidRPr="00D15E9A">
              <w:rPr>
                <w:lang w:val="de-DE"/>
              </w:rPr>
              <w:t xml:space="preserve"> als Italien</w:t>
            </w:r>
            <w:r w:rsidR="00046D54" w:rsidRPr="00D15E9A">
              <w:rPr>
                <w:rFonts w:cs="Arial"/>
                <w:noProof w:val="0"/>
                <w:lang w:val="de-DE" w:eastAsia="ar-SA"/>
              </w:rPr>
              <w:t xml:space="preserve">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4A8243A9" w14:textId="77777777" w:rsidR="008A1522" w:rsidRPr="00D15E9A" w:rsidRDefault="008A1522" w:rsidP="00B61E12">
            <w:pPr>
              <w:suppressAutoHyphens/>
              <w:jc w:val="both"/>
              <w:rPr>
                <w:rFonts w:cs="Arial"/>
                <w:noProof w:val="0"/>
                <w:lang w:val="de-DE" w:eastAsia="ar-SA"/>
              </w:rPr>
            </w:pPr>
            <w:r w:rsidRPr="00D15E9A">
              <w:rPr>
                <w:rFonts w:cs="Arial"/>
                <w:noProof w:val="0"/>
                <w:lang w:val="de-DE" w:eastAsia="ar-SA"/>
              </w:rPr>
              <w:t xml:space="preserve">Anschrift: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76FDFCD5" w14:textId="73704337" w:rsidR="00E65D9B" w:rsidRPr="00D15E9A" w:rsidRDefault="00E65D9B" w:rsidP="00B61E12">
            <w:pPr>
              <w:suppressAutoHyphens/>
              <w:jc w:val="both"/>
              <w:rPr>
                <w:rFonts w:cs="Arial"/>
                <w:noProof w:val="0"/>
                <w:lang w:val="de-DE" w:eastAsia="ar-SA"/>
              </w:rPr>
            </w:pPr>
            <w:r w:rsidRPr="00D15E9A">
              <w:rPr>
                <w:rFonts w:cs="Arial"/>
                <w:noProof w:val="0"/>
                <w:lang w:val="de-DE" w:eastAsia="ar-SA"/>
              </w:rPr>
              <w:t xml:space="preserve">Gemeinde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53BD5B0E" w14:textId="069CB01A" w:rsidR="00E65D9B" w:rsidRPr="00D15E9A" w:rsidRDefault="00E65D9B" w:rsidP="00B61E12">
            <w:pPr>
              <w:suppressAutoHyphens/>
              <w:jc w:val="both"/>
              <w:rPr>
                <w:rFonts w:cs="Arial"/>
                <w:noProof w:val="0"/>
                <w:lang w:val="de-DE" w:eastAsia="ar-SA"/>
              </w:rPr>
            </w:pPr>
            <w:r w:rsidRPr="00D15E9A">
              <w:rPr>
                <w:rFonts w:cs="Arial"/>
                <w:noProof w:val="0"/>
                <w:lang w:val="de-DE" w:eastAsia="ar-SA"/>
              </w:rPr>
              <w:t xml:space="preserve">PLZ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59267E7D" w14:textId="40137448" w:rsidR="00E65D9B" w:rsidRDefault="00E65D9B" w:rsidP="00B61E12">
            <w:pPr>
              <w:suppressAutoHyphens/>
              <w:jc w:val="both"/>
              <w:rPr>
                <w:rFonts w:cs="Arial"/>
                <w:noProof w:val="0"/>
                <w:lang w:val="de-DE" w:eastAsia="ar-SA"/>
              </w:rPr>
            </w:pPr>
            <w:proofErr w:type="gramStart"/>
            <w:r w:rsidRPr="00D15E9A">
              <w:rPr>
                <w:rFonts w:cs="Arial"/>
                <w:noProof w:val="0"/>
                <w:lang w:val="de-DE" w:eastAsia="ar-SA"/>
              </w:rPr>
              <w:t>Prov.(</w:t>
            </w:r>
            <w:proofErr w:type="gramEnd"/>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54EA2D38" w14:textId="77777777" w:rsidR="00E65D9B" w:rsidRPr="00713814" w:rsidRDefault="00E65D9B" w:rsidP="00B61E12">
            <w:pPr>
              <w:suppressAutoHyphens/>
              <w:jc w:val="both"/>
              <w:rPr>
                <w:rFonts w:cs="Arial"/>
                <w:noProof w:val="0"/>
                <w:lang w:val="de-DE" w:eastAsia="ar-SA"/>
              </w:rPr>
            </w:pPr>
          </w:p>
          <w:p w14:paraId="026A8091" w14:textId="2A893A50" w:rsidR="008A1522" w:rsidRPr="00D15E9A" w:rsidRDefault="008A1522" w:rsidP="00B61E12">
            <w:pPr>
              <w:suppressAutoHyphens/>
              <w:jc w:val="both"/>
              <w:rPr>
                <w:rFonts w:cs="Arial"/>
                <w:noProof w:val="0"/>
                <w:lang w:val="de-DE" w:eastAsia="ar-SA"/>
              </w:rPr>
            </w:pPr>
            <w:proofErr w:type="gramStart"/>
            <w:r>
              <w:rPr>
                <w:rFonts w:cs="Arial"/>
                <w:noProof w:val="0"/>
                <w:lang w:val="de-DE" w:eastAsia="ar-SA"/>
              </w:rPr>
              <w:t>E-</w:t>
            </w:r>
            <w:r w:rsidRPr="00D15E9A">
              <w:rPr>
                <w:rFonts w:cs="Arial"/>
                <w:noProof w:val="0"/>
                <w:lang w:val="de-DE" w:eastAsia="ar-SA"/>
              </w:rPr>
              <w:t>Mail</w:t>
            </w:r>
            <w:r w:rsidR="00E65D9B" w:rsidRPr="00D15E9A">
              <w:rPr>
                <w:rFonts w:cs="Arial"/>
                <w:noProof w:val="0"/>
                <w:lang w:val="de-DE" w:eastAsia="ar-SA"/>
              </w:rPr>
              <w:t xml:space="preserve"> Adresse</w:t>
            </w:r>
            <w:proofErr w:type="gramEnd"/>
            <w:r w:rsidRPr="00D15E9A">
              <w:rPr>
                <w:rFonts w:cs="Arial"/>
                <w:noProof w:val="0"/>
                <w:lang w:val="de-DE" w:eastAsia="ar-SA"/>
              </w:rPr>
              <w:t xml:space="preserve">: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4AD2E9CE" w14:textId="77777777" w:rsidR="008A1522" w:rsidRPr="00D15E9A" w:rsidRDefault="008A1522" w:rsidP="00B61E12">
            <w:pPr>
              <w:suppressAutoHyphens/>
              <w:jc w:val="both"/>
              <w:rPr>
                <w:rFonts w:cs="Arial"/>
                <w:noProof w:val="0"/>
                <w:lang w:val="de-DE" w:eastAsia="ar-SA"/>
              </w:rPr>
            </w:pPr>
            <w:r w:rsidRPr="00D15E9A">
              <w:rPr>
                <w:rFonts w:cs="Arial"/>
                <w:noProof w:val="0"/>
                <w:lang w:val="de-DE" w:eastAsia="ar-SA"/>
              </w:rPr>
              <w:t xml:space="preserve">Zertifizierte E-Mail (PEC) </w:t>
            </w:r>
            <w:r w:rsidRPr="00D15E9A">
              <w:rPr>
                <w:rFonts w:cs="Arial"/>
                <w:noProof w:val="0"/>
                <w:lang w:val="de-DE" w:eastAsia="ar-SA"/>
              </w:rPr>
              <w:fldChar w:fldCharType="begin">
                <w:ffData>
                  <w:name w:val="Testo8"/>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18606759" w14:textId="77777777" w:rsidR="008A1522" w:rsidRPr="00D15E9A" w:rsidRDefault="008A1522" w:rsidP="00B61E12">
            <w:pPr>
              <w:suppressAutoHyphens/>
              <w:jc w:val="both"/>
              <w:rPr>
                <w:rFonts w:cs="Arial"/>
                <w:noProof w:val="0"/>
                <w:lang w:val="de-DE" w:eastAsia="ar-SA"/>
              </w:rPr>
            </w:pPr>
            <w:r w:rsidRPr="00D15E9A">
              <w:rPr>
                <w:rFonts w:cs="Arial"/>
                <w:noProof w:val="0"/>
                <w:lang w:val="de-DE" w:eastAsia="ar-SA"/>
              </w:rPr>
              <w:t xml:space="preserve">Tel. </w:t>
            </w:r>
            <w:r w:rsidRPr="00D15E9A">
              <w:rPr>
                <w:rFonts w:cs="Arial"/>
                <w:noProof w:val="0"/>
                <w:lang w:val="de-DE" w:eastAsia="ar-SA"/>
              </w:rPr>
              <w:fldChar w:fldCharType="begin">
                <w:ffData>
                  <w:name w:val="Testo9"/>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45696DD7" w14:textId="77777777" w:rsidR="008A1522" w:rsidRPr="00D15E9A" w:rsidRDefault="008A1522" w:rsidP="00B61E12">
            <w:pPr>
              <w:suppressAutoHyphens/>
              <w:jc w:val="both"/>
              <w:rPr>
                <w:rFonts w:cs="Arial"/>
                <w:noProof w:val="0"/>
                <w:lang w:val="de-DE" w:eastAsia="ar-SA"/>
              </w:rPr>
            </w:pPr>
            <w:r w:rsidRPr="00D15E9A">
              <w:rPr>
                <w:rFonts w:cs="Arial"/>
                <w:noProof w:val="0"/>
                <w:lang w:val="de-DE" w:eastAsia="ar-SA"/>
              </w:rPr>
              <w:t xml:space="preserve">Fax: </w:t>
            </w:r>
            <w:r w:rsidRPr="00D15E9A">
              <w:rPr>
                <w:rFonts w:cs="Arial"/>
                <w:noProof w:val="0"/>
                <w:lang w:val="de-DE" w:eastAsia="ar-SA"/>
              </w:rPr>
              <w:fldChar w:fldCharType="begin">
                <w:ffData>
                  <w:name w:val="Testo10"/>
                  <w:enabled/>
                  <w:calcOnExit w:val="0"/>
                  <w:textInput/>
                </w:ffData>
              </w:fldChar>
            </w:r>
            <w:r w:rsidRPr="00D15E9A">
              <w:rPr>
                <w:rFonts w:cs="Arial"/>
                <w:noProof w:val="0"/>
                <w:lang w:val="de-DE" w:eastAsia="ar-SA"/>
              </w:rPr>
              <w:instrText xml:space="preserve"> FORMTEXT </w:instrText>
            </w:r>
            <w:r w:rsidRPr="00D15E9A">
              <w:rPr>
                <w:rFonts w:cs="Arial"/>
                <w:noProof w:val="0"/>
                <w:lang w:val="de-DE" w:eastAsia="ar-SA"/>
              </w:rPr>
            </w:r>
            <w:r w:rsidRPr="00D15E9A">
              <w:rPr>
                <w:rFonts w:cs="Arial"/>
                <w:noProof w:val="0"/>
                <w:lang w:val="de-DE" w:eastAsia="ar-SA"/>
              </w:rPr>
              <w:fldChar w:fldCharType="separate"/>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t> </w:t>
            </w:r>
            <w:r w:rsidRPr="00D15E9A">
              <w:rPr>
                <w:rFonts w:cs="Arial"/>
                <w:noProof w:val="0"/>
                <w:lang w:val="de-DE" w:eastAsia="ar-SA"/>
              </w:rPr>
              <w:fldChar w:fldCharType="end"/>
            </w:r>
            <w:r w:rsidRPr="00D15E9A">
              <w:rPr>
                <w:rFonts w:cs="Arial"/>
                <w:noProof w:val="0"/>
                <w:lang w:val="de-DE" w:eastAsia="ar-SA"/>
              </w:rPr>
              <w:t>,</w:t>
            </w:r>
          </w:p>
          <w:p w14:paraId="3BF80EE7" w14:textId="6D93DC0B" w:rsidR="007D21CE" w:rsidRPr="00D15E9A" w:rsidRDefault="007D21CE" w:rsidP="00B61E12">
            <w:pPr>
              <w:suppressAutoHyphens/>
              <w:jc w:val="both"/>
              <w:rPr>
                <w:rFonts w:cs="Arial"/>
                <w:noProof w:val="0"/>
                <w:lang w:val="de-DE" w:eastAsia="ar-SA"/>
              </w:rPr>
            </w:pPr>
            <w:r w:rsidRPr="00D15E9A">
              <w:rPr>
                <w:rFonts w:cs="Arial"/>
                <w:noProof w:val="0"/>
                <w:lang w:val="de-DE" w:eastAsia="ar-SA"/>
              </w:rPr>
              <w:t>(folgend „der Wirtschaftsteilnehmer")</w:t>
            </w:r>
          </w:p>
          <w:p w14:paraId="78A7A6E5" w14:textId="77777777" w:rsidR="008A1522" w:rsidRPr="00D15E9A" w:rsidRDefault="008A1522" w:rsidP="00B61E12">
            <w:pPr>
              <w:jc w:val="both"/>
              <w:rPr>
                <w:rFonts w:cs="Arial"/>
                <w:noProof w:val="0"/>
                <w:lang w:val="de-DE" w:eastAsia="it-IT"/>
              </w:rPr>
            </w:pPr>
          </w:p>
          <w:p w14:paraId="52BA9E92" w14:textId="77777777" w:rsidR="008A1522" w:rsidRPr="00D15E9A" w:rsidRDefault="008A1522" w:rsidP="00B61E12">
            <w:pPr>
              <w:jc w:val="both"/>
              <w:rPr>
                <w:rFonts w:cs="Arial"/>
                <w:noProof w:val="0"/>
                <w:lang w:val="de-DE" w:eastAsia="it-IT"/>
              </w:rPr>
            </w:pPr>
          </w:p>
          <w:p w14:paraId="5C6218C9" w14:textId="3174369E" w:rsidR="008A1522" w:rsidRDefault="008A1522" w:rsidP="00B61E12">
            <w:pPr>
              <w:jc w:val="both"/>
              <w:rPr>
                <w:rFonts w:cs="Arial"/>
                <w:lang w:val="de-DE"/>
              </w:rPr>
            </w:pPr>
            <w:r w:rsidRPr="00D15E9A">
              <w:rPr>
                <w:rFonts w:cs="Arial"/>
                <w:lang w:val="de-DE"/>
              </w:rPr>
              <w:t>erklärt gemäß LG vom 22. Oktober 1993 Nr. 17</w:t>
            </w:r>
            <w:r w:rsidR="00990004" w:rsidRPr="00D15E9A">
              <w:rPr>
                <w:rFonts w:cs="Arial"/>
                <w:lang w:val="de-DE"/>
              </w:rPr>
              <w:t xml:space="preserve"> i.g.F</w:t>
            </w:r>
            <w:r w:rsidR="00D51485">
              <w:rPr>
                <w:rFonts w:cs="Arial"/>
                <w:lang w:val="de-DE"/>
              </w:rPr>
              <w:t>.</w:t>
            </w:r>
            <w:r w:rsidR="00915FB6">
              <w:rPr>
                <w:rFonts w:cs="Arial"/>
                <w:lang w:val="de-DE"/>
              </w:rPr>
              <w:t>,</w:t>
            </w:r>
          </w:p>
          <w:p w14:paraId="3A5DB761" w14:textId="77777777" w:rsidR="008A1522" w:rsidRPr="00736BDA" w:rsidRDefault="008A1522" w:rsidP="00B61E12">
            <w:pPr>
              <w:jc w:val="both"/>
              <w:rPr>
                <w:rFonts w:cs="Arial"/>
                <w:lang w:val="de-DE"/>
              </w:rPr>
            </w:pPr>
          </w:p>
        </w:tc>
        <w:tc>
          <w:tcPr>
            <w:tcW w:w="850" w:type="dxa"/>
          </w:tcPr>
          <w:p w14:paraId="3850CE58" w14:textId="77777777" w:rsidR="008A1522" w:rsidRPr="00DF58B8" w:rsidRDefault="008A1522" w:rsidP="00B61E12">
            <w:pPr>
              <w:ind w:left="57" w:right="57"/>
              <w:jc w:val="center"/>
              <w:rPr>
                <w:rFonts w:cs="Arial"/>
                <w:b/>
                <w:lang w:val="de-DE"/>
              </w:rPr>
            </w:pPr>
          </w:p>
        </w:tc>
        <w:tc>
          <w:tcPr>
            <w:tcW w:w="4394" w:type="dxa"/>
          </w:tcPr>
          <w:p w14:paraId="0A06DBBA" w14:textId="77777777" w:rsidR="003765E2" w:rsidRPr="00D15E9A" w:rsidRDefault="003765E2" w:rsidP="00B61E12">
            <w:pPr>
              <w:pStyle w:val="Stile1"/>
              <w:rPr>
                <w:rFonts w:ascii="Arial" w:hAnsi="Arial" w:cs="Arial"/>
                <w:sz w:val="20"/>
                <w:szCs w:val="20"/>
                <w:lang w:val="de-DE"/>
              </w:rPr>
            </w:pPr>
          </w:p>
          <w:p w14:paraId="0F08D219" w14:textId="2344308A" w:rsidR="008A1522" w:rsidRPr="00D15E9A" w:rsidRDefault="008A1522" w:rsidP="00B04061">
            <w:pPr>
              <w:jc w:val="both"/>
              <w:rPr>
                <w:rFonts w:cs="Arial"/>
                <w:lang w:val="it-IT"/>
              </w:rPr>
            </w:pPr>
            <w:r w:rsidRPr="00D15E9A">
              <w:rPr>
                <w:rFonts w:cs="Arial"/>
                <w:lang w:val="it-IT"/>
              </w:rPr>
              <w:t xml:space="preserve">Il/la sottoscritto/a </w:t>
            </w:r>
            <w:r w:rsidRPr="00D15E9A">
              <w:rPr>
                <w:rFonts w:cs="Arial"/>
              </w:rPr>
              <w:fldChar w:fldCharType="begin">
                <w:ffData>
                  <w:name w:val="Testo8"/>
                  <w:enabled/>
                  <w:calcOnExit w:val="0"/>
                  <w:textInput/>
                </w:ffData>
              </w:fldChar>
            </w:r>
            <w:r w:rsidRPr="00D15E9A">
              <w:rPr>
                <w:rFonts w:cs="Arial"/>
                <w:lang w:val="it-IT"/>
              </w:rPr>
              <w:instrText xml:space="preserve"> FORMTEXT </w:instrText>
            </w:r>
            <w:r w:rsidRPr="00D15E9A">
              <w:rPr>
                <w:rFonts w:cs="Arial"/>
              </w:rPr>
            </w:r>
            <w:r w:rsidRPr="00D15E9A">
              <w:rPr>
                <w:rFonts w:cs="Arial"/>
              </w:rPr>
              <w:fldChar w:fldCharType="separate"/>
            </w:r>
            <w:r w:rsidRPr="00D15E9A">
              <w:rPr>
                <w:rFonts w:cs="Arial"/>
              </w:rPr>
              <w:t> </w:t>
            </w:r>
            <w:r w:rsidRPr="00D15E9A">
              <w:rPr>
                <w:rFonts w:cs="Arial"/>
              </w:rPr>
              <w:t> </w:t>
            </w:r>
            <w:r w:rsidRPr="00D15E9A">
              <w:rPr>
                <w:rFonts w:cs="Arial"/>
              </w:rPr>
              <w:t> </w:t>
            </w:r>
            <w:r w:rsidRPr="00D15E9A">
              <w:rPr>
                <w:rFonts w:cs="Arial"/>
              </w:rPr>
              <w:t> </w:t>
            </w:r>
            <w:r w:rsidRPr="00D15E9A">
              <w:rPr>
                <w:rFonts w:cs="Arial"/>
              </w:rPr>
              <w:t> </w:t>
            </w:r>
            <w:r w:rsidRPr="00D15E9A">
              <w:rPr>
                <w:rFonts w:cs="Arial"/>
              </w:rPr>
              <w:fldChar w:fldCharType="end"/>
            </w:r>
            <w:r w:rsidRPr="00D15E9A">
              <w:rPr>
                <w:rFonts w:cs="Arial"/>
                <w:lang w:val="it-IT"/>
              </w:rPr>
              <w:t>,</w:t>
            </w:r>
          </w:p>
          <w:p w14:paraId="6070D189" w14:textId="77777777" w:rsidR="008A1522" w:rsidRPr="00D15E9A" w:rsidRDefault="008A1522" w:rsidP="00B61E12">
            <w:pPr>
              <w:jc w:val="both"/>
              <w:rPr>
                <w:lang w:val="it-IT"/>
              </w:rPr>
            </w:pPr>
            <w:r w:rsidRPr="00D15E9A">
              <w:rPr>
                <w:lang w:val="it-IT"/>
              </w:rPr>
              <w:t xml:space="preserve">C.F. </w:t>
            </w:r>
            <w:r w:rsidRPr="00D15E9A">
              <w:rPr>
                <w:lang w:val="it-IT"/>
              </w:rPr>
              <w:fldChar w:fldCharType="begin">
                <w:ffData>
                  <w:name w:val="Testo57"/>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63236768" w14:textId="77777777" w:rsidR="008A1522" w:rsidRPr="00D15E9A" w:rsidRDefault="008A1522" w:rsidP="00B61E12">
            <w:pPr>
              <w:jc w:val="both"/>
              <w:rPr>
                <w:lang w:val="it-IT"/>
              </w:rPr>
            </w:pPr>
            <w:r w:rsidRPr="00D15E9A">
              <w:rPr>
                <w:lang w:val="it-IT"/>
              </w:rPr>
              <w:t xml:space="preserve">nato/a a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xml:space="preserve"> (prov.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xml:space="preserve">, Stato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xml:space="preserve">) il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6042FD89" w14:textId="77777777" w:rsidR="008A1522" w:rsidRPr="00D15E9A" w:rsidRDefault="008A1522" w:rsidP="00B61E12">
            <w:pPr>
              <w:jc w:val="both"/>
              <w:rPr>
                <w:lang w:val="it-IT"/>
              </w:rPr>
            </w:pPr>
            <w:r w:rsidRPr="00D15E9A">
              <w:rPr>
                <w:lang w:val="it-IT"/>
              </w:rPr>
              <w:t xml:space="preserve">residente nel Comune di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xml:space="preserve">, CAP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prov.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 xml:space="preserve">), Stato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05055B2C" w14:textId="77777777" w:rsidR="008A1522" w:rsidRPr="00D15E9A" w:rsidRDefault="008A1522" w:rsidP="00B61E12">
            <w:pPr>
              <w:jc w:val="both"/>
              <w:rPr>
                <w:lang w:val="it-IT"/>
              </w:rPr>
            </w:pPr>
            <w:r w:rsidRPr="00D15E9A">
              <w:rPr>
                <w:lang w:val="it-IT"/>
              </w:rPr>
              <w:t xml:space="preserve">via/piazza, ecc.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398757C3" w14:textId="77777777" w:rsidR="008A1522" w:rsidRPr="00D15E9A" w:rsidRDefault="008A1522" w:rsidP="00B61E12">
            <w:pPr>
              <w:jc w:val="both"/>
              <w:rPr>
                <w:lang w:val="it-IT"/>
              </w:rPr>
            </w:pPr>
            <w:r w:rsidRPr="00D15E9A">
              <w:rPr>
                <w:lang w:val="it-IT"/>
              </w:rPr>
              <w:t>in qualità di:</w:t>
            </w:r>
          </w:p>
          <w:p w14:paraId="183EB733" w14:textId="77777777" w:rsidR="008A1522" w:rsidRPr="00D15E9A" w:rsidRDefault="008A1522" w:rsidP="00B61E12">
            <w:pPr>
              <w:jc w:val="both"/>
              <w:rPr>
                <w:lang w:val="it-IT"/>
              </w:rPr>
            </w:pPr>
            <w:r w:rsidRPr="00D15E9A">
              <w:rPr>
                <w:lang w:val="it-IT"/>
              </w:rPr>
              <w:fldChar w:fldCharType="begin">
                <w:ffData>
                  <w:name w:val="Controllo127"/>
                  <w:enabled/>
                  <w:calcOnExit w:val="0"/>
                  <w:checkBox>
                    <w:sizeAuto/>
                    <w:default w:val="0"/>
                  </w:checkBox>
                </w:ffData>
              </w:fldChar>
            </w:r>
            <w:r w:rsidRPr="00D15E9A">
              <w:rPr>
                <w:lang w:val="it-IT"/>
              </w:rPr>
              <w:instrText xml:space="preserve"> FORMCHECKBOX </w:instrText>
            </w:r>
            <w:r w:rsidR="004377D0">
              <w:rPr>
                <w:lang w:val="it-IT"/>
              </w:rPr>
            </w:r>
            <w:r w:rsidR="004377D0">
              <w:rPr>
                <w:lang w:val="it-IT"/>
              </w:rPr>
              <w:fldChar w:fldCharType="separate"/>
            </w:r>
            <w:r w:rsidRPr="00D15E9A">
              <w:rPr>
                <w:lang w:val="it-IT"/>
              </w:rPr>
              <w:fldChar w:fldCharType="end"/>
            </w:r>
            <w:r w:rsidRPr="00D15E9A">
              <w:rPr>
                <w:lang w:val="it-IT"/>
              </w:rPr>
              <w:tab/>
              <w:t xml:space="preserve">legale rappresentante di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p>
          <w:p w14:paraId="3906CD76" w14:textId="77777777" w:rsidR="008A1522" w:rsidRPr="00D15E9A" w:rsidRDefault="008A1522" w:rsidP="00B61E12">
            <w:pPr>
              <w:jc w:val="both"/>
              <w:rPr>
                <w:lang w:val="it-IT"/>
              </w:rPr>
            </w:pPr>
          </w:p>
          <w:p w14:paraId="5504E89B" w14:textId="77777777" w:rsidR="008A1522" w:rsidRPr="00D15E9A" w:rsidRDefault="008A1522" w:rsidP="00B61E12">
            <w:pPr>
              <w:jc w:val="both"/>
              <w:rPr>
                <w:lang w:val="it-IT"/>
              </w:rPr>
            </w:pPr>
            <w:r w:rsidRPr="00D15E9A">
              <w:rPr>
                <w:lang w:val="it-IT"/>
              </w:rPr>
              <w:fldChar w:fldCharType="begin">
                <w:ffData>
                  <w:name w:val="Controllo128"/>
                  <w:enabled/>
                  <w:calcOnExit w:val="0"/>
                  <w:checkBox>
                    <w:sizeAuto/>
                    <w:default w:val="0"/>
                  </w:checkBox>
                </w:ffData>
              </w:fldChar>
            </w:r>
            <w:r w:rsidRPr="00D15E9A">
              <w:rPr>
                <w:lang w:val="it-IT"/>
              </w:rPr>
              <w:instrText xml:space="preserve"> FORMCHECKBOX </w:instrText>
            </w:r>
            <w:r w:rsidR="004377D0">
              <w:rPr>
                <w:lang w:val="it-IT"/>
              </w:rPr>
            </w:r>
            <w:r w:rsidR="004377D0">
              <w:rPr>
                <w:lang w:val="it-IT"/>
              </w:rPr>
              <w:fldChar w:fldCharType="separate"/>
            </w:r>
            <w:r w:rsidRPr="00D15E9A">
              <w:rPr>
                <w:lang w:val="it-IT"/>
              </w:rPr>
              <w:fldChar w:fldCharType="end"/>
            </w:r>
            <w:r w:rsidRPr="00D15E9A">
              <w:rPr>
                <w:lang w:val="it-IT"/>
              </w:rPr>
              <w:tab/>
              <w:t xml:space="preserve">procuratore generale/speciale di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p>
          <w:p w14:paraId="385C59C0" w14:textId="77777777" w:rsidR="008A1522" w:rsidRPr="00D15E9A" w:rsidRDefault="008A1522" w:rsidP="00B61E12">
            <w:pPr>
              <w:jc w:val="both"/>
              <w:rPr>
                <w:lang w:val="it-IT"/>
              </w:rPr>
            </w:pPr>
          </w:p>
          <w:p w14:paraId="49EBF39D" w14:textId="77777777" w:rsidR="008A1522" w:rsidRPr="00D15E9A" w:rsidRDefault="008A1522" w:rsidP="00B61E12">
            <w:pPr>
              <w:jc w:val="both"/>
              <w:rPr>
                <w:lang w:val="it-IT"/>
              </w:rPr>
            </w:pPr>
            <w:r w:rsidRPr="00D15E9A">
              <w:rPr>
                <w:lang w:val="it-IT"/>
              </w:rPr>
              <w:fldChar w:fldCharType="begin">
                <w:ffData>
                  <w:name w:val="Controllo128"/>
                  <w:enabled/>
                  <w:calcOnExit w:val="0"/>
                  <w:checkBox>
                    <w:sizeAuto/>
                    <w:default w:val="0"/>
                  </w:checkBox>
                </w:ffData>
              </w:fldChar>
            </w:r>
            <w:r w:rsidRPr="00D15E9A">
              <w:rPr>
                <w:lang w:val="it-IT"/>
              </w:rPr>
              <w:instrText xml:space="preserve"> FORMCHECKBOX </w:instrText>
            </w:r>
            <w:r w:rsidR="004377D0">
              <w:rPr>
                <w:lang w:val="it-IT"/>
              </w:rPr>
            </w:r>
            <w:r w:rsidR="004377D0">
              <w:rPr>
                <w:lang w:val="it-IT"/>
              </w:rPr>
              <w:fldChar w:fldCharType="separate"/>
            </w:r>
            <w:r w:rsidRPr="00D15E9A">
              <w:rPr>
                <w:lang w:val="it-IT"/>
              </w:rPr>
              <w:fldChar w:fldCharType="end"/>
            </w:r>
            <w:r w:rsidRPr="00D15E9A">
              <w:rPr>
                <w:lang w:val="it-IT"/>
              </w:rPr>
              <w:tab/>
              <w:t xml:space="preserve">altro (specificare)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p>
          <w:p w14:paraId="7BEDB835" w14:textId="77777777" w:rsidR="008A1522" w:rsidRPr="00D15E9A" w:rsidRDefault="008A1522" w:rsidP="00B61E12">
            <w:pPr>
              <w:jc w:val="both"/>
              <w:rPr>
                <w:lang w:val="it-IT"/>
              </w:rPr>
            </w:pPr>
          </w:p>
          <w:p w14:paraId="69C0B1DA" w14:textId="77777777" w:rsidR="008A1522" w:rsidRPr="00D15E9A" w:rsidRDefault="008A1522" w:rsidP="00B61E12">
            <w:pPr>
              <w:jc w:val="both"/>
              <w:rPr>
                <w:lang w:val="it-IT"/>
              </w:rPr>
            </w:pPr>
            <w:r w:rsidRPr="00D15E9A">
              <w:rPr>
                <w:lang w:val="it-IT"/>
              </w:rPr>
              <w:t xml:space="preserve">Partita IVA: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lang w:val="it-IT"/>
              </w:rPr>
              <w:fldChar w:fldCharType="end"/>
            </w:r>
            <w:r w:rsidRPr="00D15E9A">
              <w:rPr>
                <w:lang w:val="it-IT"/>
              </w:rPr>
              <w:t>;</w:t>
            </w:r>
          </w:p>
          <w:p w14:paraId="2073E7EA" w14:textId="77777777" w:rsidR="008A1522" w:rsidRPr="00D15E9A" w:rsidRDefault="008A1522" w:rsidP="00B61E12">
            <w:pPr>
              <w:jc w:val="both"/>
              <w:rPr>
                <w:lang w:val="it-IT"/>
              </w:rPr>
            </w:pPr>
            <w:r w:rsidRPr="00D15E9A">
              <w:rPr>
                <w:lang w:val="it-IT"/>
              </w:rPr>
              <w:t xml:space="preserve">Codice Fiscale: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lang w:val="it-IT"/>
              </w:rPr>
              <w:fldChar w:fldCharType="end"/>
            </w:r>
            <w:r w:rsidRPr="00D15E9A">
              <w:rPr>
                <w:lang w:val="it-IT"/>
              </w:rPr>
              <w:t>;</w:t>
            </w:r>
          </w:p>
          <w:p w14:paraId="7B1961C4" w14:textId="77777777" w:rsidR="00221D2A" w:rsidRPr="00D15E9A" w:rsidRDefault="008A1522" w:rsidP="00B61E12">
            <w:pPr>
              <w:jc w:val="both"/>
              <w:rPr>
                <w:lang w:val="it-IT"/>
              </w:rPr>
            </w:pPr>
            <w:r w:rsidRPr="00D15E9A">
              <w:rPr>
                <w:lang w:val="it-IT"/>
              </w:rPr>
              <w:t xml:space="preserve">con sede legale nel </w:t>
            </w:r>
            <w:r w:rsidR="00D74298" w:rsidRPr="00D15E9A">
              <w:rPr>
                <w:lang w:val="it-IT"/>
              </w:rPr>
              <w:t xml:space="preserve">seguente Stato membro dell’Unione Europea diverso dall’Italia </w:t>
            </w:r>
            <w:r w:rsidR="00221D2A" w:rsidRPr="00D15E9A">
              <w:rPr>
                <w:lang w:val="it-IT"/>
              </w:rPr>
              <w:fldChar w:fldCharType="begin">
                <w:ffData>
                  <w:name w:val="Testo8"/>
                  <w:enabled/>
                  <w:calcOnExit w:val="0"/>
                  <w:textInput/>
                </w:ffData>
              </w:fldChar>
            </w:r>
            <w:r w:rsidR="00221D2A" w:rsidRPr="00D15E9A">
              <w:rPr>
                <w:lang w:val="it-IT"/>
              </w:rPr>
              <w:instrText xml:space="preserve"> FORMTEXT </w:instrText>
            </w:r>
            <w:r w:rsidR="00221D2A" w:rsidRPr="00D15E9A">
              <w:rPr>
                <w:lang w:val="it-IT"/>
              </w:rPr>
            </w:r>
            <w:r w:rsidR="00221D2A" w:rsidRPr="00D15E9A">
              <w:rPr>
                <w:lang w:val="it-IT"/>
              </w:rPr>
              <w:fldChar w:fldCharType="separate"/>
            </w:r>
            <w:r w:rsidR="00221D2A" w:rsidRPr="00D15E9A">
              <w:rPr>
                <w:lang w:val="it-IT"/>
              </w:rPr>
              <w:t> </w:t>
            </w:r>
            <w:r w:rsidR="00221D2A" w:rsidRPr="00D15E9A">
              <w:rPr>
                <w:lang w:val="it-IT"/>
              </w:rPr>
              <w:t> </w:t>
            </w:r>
            <w:r w:rsidR="00221D2A" w:rsidRPr="00D15E9A">
              <w:rPr>
                <w:lang w:val="it-IT"/>
              </w:rPr>
              <w:t> </w:t>
            </w:r>
            <w:r w:rsidR="00221D2A" w:rsidRPr="00D15E9A">
              <w:rPr>
                <w:lang w:val="it-IT"/>
              </w:rPr>
              <w:t> </w:t>
            </w:r>
            <w:r w:rsidR="00221D2A" w:rsidRPr="00D15E9A">
              <w:rPr>
                <w:lang w:val="it-IT"/>
              </w:rPr>
              <w:t> </w:t>
            </w:r>
            <w:r w:rsidR="00221D2A" w:rsidRPr="00D15E9A">
              <w:rPr>
                <w:lang w:val="it-IT"/>
              </w:rPr>
              <w:fldChar w:fldCharType="end"/>
            </w:r>
          </w:p>
          <w:p w14:paraId="5E8D659E" w14:textId="77777777" w:rsidR="00221D2A" w:rsidRPr="00D15E9A" w:rsidRDefault="008A1522" w:rsidP="00B61E12">
            <w:pPr>
              <w:jc w:val="both"/>
              <w:rPr>
                <w:lang w:val="it-IT"/>
              </w:rPr>
            </w:pPr>
            <w:r w:rsidRPr="00D15E9A">
              <w:rPr>
                <w:lang w:val="it-IT"/>
              </w:rPr>
              <w:t xml:space="preserve">Via/Piazza, ecc.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p>
          <w:p w14:paraId="5284C84B" w14:textId="77777777" w:rsidR="00221D2A" w:rsidRPr="00D15E9A" w:rsidRDefault="00221D2A" w:rsidP="00221D2A">
            <w:pPr>
              <w:jc w:val="both"/>
              <w:rPr>
                <w:lang w:val="it-IT"/>
              </w:rPr>
            </w:pPr>
            <w:r w:rsidRPr="00D15E9A">
              <w:rPr>
                <w:lang w:val="it-IT"/>
              </w:rPr>
              <w:t xml:space="preserve">Comune di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p>
          <w:p w14:paraId="529BB4DC" w14:textId="77777777" w:rsidR="00221D2A" w:rsidRPr="00D15E9A" w:rsidRDefault="00221D2A" w:rsidP="00221D2A">
            <w:pPr>
              <w:jc w:val="both"/>
              <w:rPr>
                <w:lang w:val="it-IT"/>
              </w:rPr>
            </w:pPr>
            <w:r w:rsidRPr="00D15E9A">
              <w:rPr>
                <w:lang w:val="it-IT"/>
              </w:rPr>
              <w:t xml:space="preserve">CAP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rFonts w:eastAsia="MS Mincho"/>
                <w:lang w:val="it-IT"/>
              </w:rPr>
              <w:t> </w:t>
            </w:r>
            <w:r w:rsidRPr="00D15E9A">
              <w:rPr>
                <w:lang w:val="it-IT"/>
              </w:rPr>
              <w:fldChar w:fldCharType="end"/>
            </w:r>
          </w:p>
          <w:p w14:paraId="71804952" w14:textId="3A762D25" w:rsidR="00221D2A" w:rsidRPr="00D15E9A" w:rsidRDefault="00221D2A" w:rsidP="00221D2A">
            <w:pPr>
              <w:jc w:val="both"/>
              <w:rPr>
                <w:lang w:val="it-IT"/>
              </w:rPr>
            </w:pPr>
            <w:r w:rsidRPr="00D15E9A">
              <w:rPr>
                <w:lang w:val="it-IT"/>
              </w:rPr>
              <w:t>prov.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7CDCE303" w14:textId="62AEBA62" w:rsidR="008A1522" w:rsidRPr="00D15E9A" w:rsidRDefault="008A1522" w:rsidP="00B61E12">
            <w:pPr>
              <w:jc w:val="both"/>
              <w:rPr>
                <w:lang w:val="it-IT"/>
              </w:rPr>
            </w:pPr>
          </w:p>
          <w:p w14:paraId="40FDD8FC" w14:textId="77777777" w:rsidR="008A1522" w:rsidRPr="00D15E9A" w:rsidRDefault="008A1522" w:rsidP="00B61E12">
            <w:pPr>
              <w:jc w:val="both"/>
              <w:rPr>
                <w:lang w:val="it-IT"/>
              </w:rPr>
            </w:pPr>
            <w:r w:rsidRPr="00D15E9A">
              <w:rPr>
                <w:lang w:val="it-IT"/>
              </w:rPr>
              <w:t xml:space="preserve">Indirizzo e-mail: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657A0ECA" w14:textId="77777777" w:rsidR="008A1522" w:rsidRPr="00D15E9A" w:rsidRDefault="008A1522" w:rsidP="00B61E12">
            <w:pPr>
              <w:jc w:val="both"/>
              <w:rPr>
                <w:lang w:val="it-IT"/>
              </w:rPr>
            </w:pPr>
            <w:r w:rsidRPr="00D15E9A">
              <w:rPr>
                <w:lang w:val="it-IT"/>
              </w:rPr>
              <w:t xml:space="preserve">Indirizzo di posta elettronica certificata (PEC): </w:t>
            </w:r>
            <w:r w:rsidRPr="00D15E9A">
              <w:rPr>
                <w:lang w:val="it-IT"/>
              </w:rPr>
              <w:fldChar w:fldCharType="begin">
                <w:ffData>
                  <w:name w:val="Testo8"/>
                  <w:enabled/>
                  <w:calcOnExit w:val="0"/>
                  <w:textInput/>
                </w:ffData>
              </w:fldChar>
            </w:r>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r w:rsidRPr="00D15E9A">
              <w:rPr>
                <w:lang w:val="it-IT"/>
              </w:rPr>
              <w:t>;</w:t>
            </w:r>
          </w:p>
          <w:p w14:paraId="16965405" w14:textId="77777777" w:rsidR="008A1522" w:rsidRPr="00D15E9A" w:rsidRDefault="008A1522" w:rsidP="00B61E12">
            <w:pPr>
              <w:jc w:val="both"/>
              <w:rPr>
                <w:lang w:val="it-IT"/>
              </w:rPr>
            </w:pPr>
            <w:r w:rsidRPr="00D15E9A">
              <w:rPr>
                <w:lang w:val="it-IT"/>
              </w:rPr>
              <w:t xml:space="preserve">Numero telefono: </w:t>
            </w:r>
            <w:r w:rsidRPr="00D15E9A">
              <w:rPr>
                <w:lang w:val="it-IT"/>
              </w:rPr>
              <w:fldChar w:fldCharType="begin">
                <w:ffData>
                  <w:name w:val="Testo9"/>
                  <w:enabled/>
                  <w:calcOnExit w:val="0"/>
                  <w:textInput/>
                </w:ffData>
              </w:fldChar>
            </w:r>
            <w:bookmarkStart w:id="38" w:name="Testo9"/>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bookmarkEnd w:id="38"/>
            <w:r w:rsidRPr="00D15E9A">
              <w:rPr>
                <w:lang w:val="it-IT"/>
              </w:rPr>
              <w:t>;</w:t>
            </w:r>
          </w:p>
          <w:p w14:paraId="2022083A" w14:textId="77777777" w:rsidR="008A1522" w:rsidRPr="00D15E9A" w:rsidRDefault="008A1522" w:rsidP="00B61E12">
            <w:pPr>
              <w:jc w:val="both"/>
              <w:rPr>
                <w:lang w:val="it-IT"/>
              </w:rPr>
            </w:pPr>
            <w:r w:rsidRPr="00D15E9A">
              <w:rPr>
                <w:lang w:val="it-IT"/>
              </w:rPr>
              <w:lastRenderedPageBreak/>
              <w:t xml:space="preserve">Fax: </w:t>
            </w:r>
            <w:r w:rsidRPr="00D15E9A">
              <w:rPr>
                <w:lang w:val="it-IT"/>
              </w:rPr>
              <w:fldChar w:fldCharType="begin">
                <w:ffData>
                  <w:name w:val="Testo10"/>
                  <w:enabled/>
                  <w:calcOnExit w:val="0"/>
                  <w:textInput/>
                </w:ffData>
              </w:fldChar>
            </w:r>
            <w:bookmarkStart w:id="39" w:name="Testo10"/>
            <w:r w:rsidRPr="00D15E9A">
              <w:rPr>
                <w:lang w:val="it-IT"/>
              </w:rPr>
              <w:instrText xml:space="preserve"> FORMTEXT </w:instrText>
            </w:r>
            <w:r w:rsidRPr="00D15E9A">
              <w:rPr>
                <w:lang w:val="it-IT"/>
              </w:rPr>
            </w:r>
            <w:r w:rsidRPr="00D15E9A">
              <w:rPr>
                <w:lang w:val="it-IT"/>
              </w:rPr>
              <w:fldChar w:fldCharType="separate"/>
            </w:r>
            <w:r w:rsidRPr="00D15E9A">
              <w:rPr>
                <w:lang w:val="it-IT"/>
              </w:rPr>
              <w:t> </w:t>
            </w:r>
            <w:r w:rsidRPr="00D15E9A">
              <w:rPr>
                <w:lang w:val="it-IT"/>
              </w:rPr>
              <w:t> </w:t>
            </w:r>
            <w:r w:rsidRPr="00D15E9A">
              <w:rPr>
                <w:lang w:val="it-IT"/>
              </w:rPr>
              <w:t> </w:t>
            </w:r>
            <w:r w:rsidRPr="00D15E9A">
              <w:rPr>
                <w:lang w:val="it-IT"/>
              </w:rPr>
              <w:t> </w:t>
            </w:r>
            <w:r w:rsidRPr="00D15E9A">
              <w:rPr>
                <w:lang w:val="it-IT"/>
              </w:rPr>
              <w:t> </w:t>
            </w:r>
            <w:r w:rsidRPr="00D15E9A">
              <w:rPr>
                <w:lang w:val="it-IT"/>
              </w:rPr>
              <w:fldChar w:fldCharType="end"/>
            </w:r>
            <w:bookmarkEnd w:id="39"/>
            <w:r w:rsidRPr="00D15E9A">
              <w:rPr>
                <w:lang w:val="it-IT"/>
              </w:rPr>
              <w:t>;</w:t>
            </w:r>
          </w:p>
          <w:p w14:paraId="7EF6F2B9" w14:textId="156916B2" w:rsidR="004C6C18" w:rsidRPr="00D15E9A" w:rsidRDefault="004C6C18" w:rsidP="00B61E12">
            <w:pPr>
              <w:jc w:val="both"/>
              <w:rPr>
                <w:lang w:val="it-IT"/>
              </w:rPr>
            </w:pPr>
            <w:r w:rsidRPr="00D15E9A">
              <w:rPr>
                <w:lang w:val="it-IT"/>
              </w:rPr>
              <w:t>(di seguito “l’Operatore Economico”)</w:t>
            </w:r>
          </w:p>
          <w:p w14:paraId="54A26CB0" w14:textId="77777777" w:rsidR="008A1522" w:rsidRPr="00D15E9A" w:rsidRDefault="008A1522" w:rsidP="00B61E12">
            <w:pPr>
              <w:pStyle w:val="NormaleWeb"/>
              <w:spacing w:before="0" w:after="0"/>
              <w:rPr>
                <w:rFonts w:ascii="Arial" w:hAnsi="Arial" w:cs="Arial"/>
                <w:sz w:val="20"/>
                <w:szCs w:val="20"/>
              </w:rPr>
            </w:pPr>
          </w:p>
          <w:p w14:paraId="7630910C" w14:textId="526016B3" w:rsidR="008A1522" w:rsidRPr="00D15E9A" w:rsidRDefault="008A1522" w:rsidP="00B61E12">
            <w:pPr>
              <w:pStyle w:val="NormaleWeb"/>
              <w:spacing w:before="0" w:after="0"/>
              <w:rPr>
                <w:rFonts w:cs="Arial"/>
                <w:sz w:val="20"/>
                <w:szCs w:val="20"/>
              </w:rPr>
            </w:pPr>
            <w:r w:rsidRPr="00D15E9A">
              <w:rPr>
                <w:rFonts w:ascii="Arial" w:hAnsi="Arial" w:cs="Arial"/>
                <w:sz w:val="20"/>
                <w:szCs w:val="20"/>
              </w:rPr>
              <w:t>ai sensi della L.P. 22 ottobre 1993, n. 17</w:t>
            </w:r>
            <w:r w:rsidR="00F4798B" w:rsidRPr="00D15E9A">
              <w:rPr>
                <w:rFonts w:ascii="Arial" w:hAnsi="Arial" w:cs="Arial"/>
                <w:sz w:val="20"/>
                <w:szCs w:val="20"/>
              </w:rPr>
              <w:t xml:space="preserve"> e s.m.i.</w:t>
            </w:r>
            <w:r w:rsidRPr="00D15E9A">
              <w:rPr>
                <w:rFonts w:ascii="Arial" w:hAnsi="Arial" w:cs="Arial"/>
                <w:sz w:val="20"/>
                <w:szCs w:val="20"/>
              </w:rPr>
              <w:t xml:space="preserve">, </w:t>
            </w:r>
          </w:p>
        </w:tc>
      </w:tr>
      <w:tr w:rsidR="00B04061" w:rsidRPr="00C97CC3" w14:paraId="664AA3EC" w14:textId="77777777" w:rsidTr="003765E2">
        <w:tc>
          <w:tcPr>
            <w:tcW w:w="4415" w:type="dxa"/>
          </w:tcPr>
          <w:p w14:paraId="0386CABD" w14:textId="77777777" w:rsidR="00B04061" w:rsidRPr="00815D20" w:rsidRDefault="00B04061" w:rsidP="00B61E12">
            <w:pPr>
              <w:widowControl w:val="0"/>
              <w:suppressAutoHyphens/>
              <w:jc w:val="both"/>
              <w:rPr>
                <w:rFonts w:cs="Arial"/>
                <w:noProof w:val="0"/>
                <w:lang w:val="it-IT" w:eastAsia="ar-SA"/>
              </w:rPr>
            </w:pPr>
          </w:p>
        </w:tc>
        <w:tc>
          <w:tcPr>
            <w:tcW w:w="850" w:type="dxa"/>
          </w:tcPr>
          <w:p w14:paraId="651C55ED" w14:textId="77777777" w:rsidR="00B04061" w:rsidRPr="00815D20" w:rsidRDefault="00B04061" w:rsidP="00B61E12">
            <w:pPr>
              <w:ind w:left="57" w:right="57"/>
              <w:jc w:val="center"/>
              <w:rPr>
                <w:rFonts w:cs="Arial"/>
                <w:b/>
                <w:lang w:val="it-IT"/>
              </w:rPr>
            </w:pPr>
          </w:p>
        </w:tc>
        <w:tc>
          <w:tcPr>
            <w:tcW w:w="4394" w:type="dxa"/>
          </w:tcPr>
          <w:p w14:paraId="0B1957D1" w14:textId="77777777" w:rsidR="00B04061" w:rsidRPr="00815D20" w:rsidRDefault="00B04061" w:rsidP="00B61E12">
            <w:pPr>
              <w:pStyle w:val="Stile1"/>
              <w:rPr>
                <w:rFonts w:ascii="Arial" w:hAnsi="Arial" w:cs="Arial"/>
                <w:sz w:val="20"/>
                <w:szCs w:val="20"/>
              </w:rPr>
            </w:pPr>
          </w:p>
        </w:tc>
      </w:tr>
      <w:tr w:rsidR="008A1522" w:rsidRPr="00A3333B" w14:paraId="6AFEA453" w14:textId="77777777" w:rsidTr="003765E2">
        <w:tc>
          <w:tcPr>
            <w:tcW w:w="4415" w:type="dxa"/>
          </w:tcPr>
          <w:p w14:paraId="776C8178" w14:textId="77777777" w:rsidR="008A1522" w:rsidRPr="00736BDA" w:rsidRDefault="008A1522" w:rsidP="00B61E12">
            <w:pPr>
              <w:widowControl w:val="0"/>
              <w:suppressAutoHyphens/>
              <w:autoSpaceDE w:val="0"/>
              <w:jc w:val="center"/>
              <w:rPr>
                <w:rFonts w:cs="Arial"/>
                <w:b/>
                <w:bCs/>
                <w:noProof w:val="0"/>
                <w:lang w:val="it-IT" w:eastAsia="ar-SA"/>
              </w:rPr>
            </w:pPr>
            <w:r w:rsidRPr="00713814">
              <w:rPr>
                <w:rFonts w:cs="Arial"/>
                <w:b/>
                <w:bCs/>
                <w:noProof w:val="0"/>
                <w:lang w:val="it-IT" w:eastAsia="ar-SA"/>
              </w:rPr>
              <w:t>ERKLÄRT</w:t>
            </w:r>
          </w:p>
        </w:tc>
        <w:tc>
          <w:tcPr>
            <w:tcW w:w="850" w:type="dxa"/>
          </w:tcPr>
          <w:p w14:paraId="18AFCA0A" w14:textId="77777777" w:rsidR="008A1522" w:rsidRPr="009711F9" w:rsidRDefault="008A1522" w:rsidP="00B61E12">
            <w:pPr>
              <w:ind w:left="57" w:right="57"/>
              <w:jc w:val="center"/>
              <w:rPr>
                <w:rFonts w:cs="Arial"/>
                <w:b/>
                <w:lang w:val="de-DE"/>
              </w:rPr>
            </w:pPr>
          </w:p>
        </w:tc>
        <w:tc>
          <w:tcPr>
            <w:tcW w:w="4394" w:type="dxa"/>
          </w:tcPr>
          <w:p w14:paraId="2AE69569" w14:textId="763691E0" w:rsidR="00A3333B" w:rsidRPr="004C6C18" w:rsidRDefault="008A1522" w:rsidP="004C6C18">
            <w:pPr>
              <w:pStyle w:val="Default"/>
              <w:ind w:left="57" w:right="57"/>
              <w:jc w:val="center"/>
              <w:rPr>
                <w:rFonts w:cs="Arial"/>
                <w:b/>
                <w:color w:val="auto"/>
                <w:sz w:val="20"/>
                <w:szCs w:val="20"/>
                <w:lang w:val="de-DE"/>
              </w:rPr>
            </w:pPr>
            <w:r w:rsidRPr="008A3518">
              <w:rPr>
                <w:rFonts w:cs="Arial"/>
                <w:b/>
                <w:color w:val="auto"/>
                <w:sz w:val="20"/>
                <w:szCs w:val="20"/>
                <w:lang w:val="de-DE"/>
              </w:rPr>
              <w:t>DICHIARA</w:t>
            </w:r>
          </w:p>
        </w:tc>
      </w:tr>
      <w:tr w:rsidR="00B04061" w:rsidRPr="00A3333B" w14:paraId="3FEFDE3E" w14:textId="77777777" w:rsidTr="003765E2">
        <w:tc>
          <w:tcPr>
            <w:tcW w:w="4415" w:type="dxa"/>
          </w:tcPr>
          <w:p w14:paraId="49B23E21" w14:textId="77777777" w:rsidR="00B04061" w:rsidRPr="00713814" w:rsidRDefault="00B04061" w:rsidP="00B61E12">
            <w:pPr>
              <w:widowControl w:val="0"/>
              <w:suppressAutoHyphens/>
              <w:autoSpaceDE w:val="0"/>
              <w:jc w:val="center"/>
              <w:rPr>
                <w:rFonts w:cs="Arial"/>
                <w:b/>
                <w:bCs/>
                <w:noProof w:val="0"/>
                <w:lang w:val="it-IT" w:eastAsia="ar-SA"/>
              </w:rPr>
            </w:pPr>
          </w:p>
        </w:tc>
        <w:tc>
          <w:tcPr>
            <w:tcW w:w="850" w:type="dxa"/>
          </w:tcPr>
          <w:p w14:paraId="560660F6" w14:textId="77777777" w:rsidR="00B04061" w:rsidRPr="009711F9" w:rsidRDefault="00B04061" w:rsidP="00B61E12">
            <w:pPr>
              <w:ind w:left="57" w:right="57"/>
              <w:jc w:val="center"/>
              <w:rPr>
                <w:rFonts w:cs="Arial"/>
                <w:b/>
                <w:lang w:val="de-DE"/>
              </w:rPr>
            </w:pPr>
          </w:p>
        </w:tc>
        <w:tc>
          <w:tcPr>
            <w:tcW w:w="4394" w:type="dxa"/>
          </w:tcPr>
          <w:p w14:paraId="4DC2A990" w14:textId="77777777" w:rsidR="00B04061" w:rsidRPr="008A3518" w:rsidRDefault="00B04061" w:rsidP="004C6C18">
            <w:pPr>
              <w:pStyle w:val="Default"/>
              <w:ind w:left="57" w:right="57"/>
              <w:jc w:val="center"/>
              <w:rPr>
                <w:rFonts w:cs="Arial"/>
                <w:b/>
                <w:color w:val="auto"/>
                <w:sz w:val="20"/>
                <w:szCs w:val="20"/>
                <w:lang w:val="de-DE"/>
              </w:rPr>
            </w:pPr>
          </w:p>
        </w:tc>
      </w:tr>
      <w:tr w:rsidR="008A1522" w:rsidRPr="00C97CC3" w14:paraId="6F3C0571" w14:textId="77777777" w:rsidTr="003765E2">
        <w:tc>
          <w:tcPr>
            <w:tcW w:w="4415" w:type="dxa"/>
          </w:tcPr>
          <w:p w14:paraId="45F2F36C" w14:textId="261B2376" w:rsidR="008A1522" w:rsidRPr="00D15E9A" w:rsidRDefault="00553108" w:rsidP="00B22881">
            <w:pPr>
              <w:widowControl w:val="0"/>
              <w:suppressAutoHyphens/>
              <w:autoSpaceDE w:val="0"/>
              <w:jc w:val="both"/>
              <w:rPr>
                <w:rFonts w:cs="Arial"/>
                <w:b/>
                <w:bCs/>
                <w:noProof w:val="0"/>
                <w:lang w:val="de-DE" w:eastAsia="ar-SA"/>
              </w:rPr>
            </w:pPr>
            <w:r w:rsidRPr="00D15E9A">
              <w:rPr>
                <w:rFonts w:cs="Arial"/>
                <w:b/>
                <w:bCs/>
                <w:noProof w:val="0"/>
                <w:lang w:val="de-DE" w:eastAsia="ar-SA"/>
              </w:rPr>
              <w:t xml:space="preserve">das Interesse des Wirtschaftsteilnehmer an der Vergabe des Auftrags für </w:t>
            </w:r>
            <w:r w:rsidRPr="000C37E3">
              <w:rPr>
                <w:rFonts w:cs="Arial"/>
                <w:b/>
                <w:bCs/>
                <w:noProof w:val="0"/>
                <w:lang w:val="de-DE" w:eastAsia="ar-SA"/>
                <w:rPrChange w:id="40" w:author="Graciana Ines Caballero Arena" w:date="2025-02-14T13:37:00Z">
                  <w:rPr>
                    <w:rFonts w:cs="Arial"/>
                    <w:b/>
                    <w:bCs/>
                    <w:noProof w:val="0"/>
                    <w:color w:val="FF0000"/>
                    <w:lang w:val="de-DE" w:eastAsia="ar-SA"/>
                  </w:rPr>
                </w:rPrChange>
              </w:rPr>
              <w:t>Arbeiten</w:t>
            </w:r>
            <w:del w:id="41" w:author="Graciana Ines Caballero Arena" w:date="2025-02-14T13:37:00Z">
              <w:r w:rsidRPr="000C37E3" w:rsidDel="000C37E3">
                <w:rPr>
                  <w:rFonts w:cs="Arial"/>
                  <w:b/>
                  <w:bCs/>
                  <w:noProof w:val="0"/>
                  <w:lang w:val="de-DE" w:eastAsia="ar-SA"/>
                  <w:rPrChange w:id="42" w:author="Graciana Ines Caballero Arena" w:date="2025-02-14T13:37:00Z">
                    <w:rPr>
                      <w:rFonts w:cs="Arial"/>
                      <w:b/>
                      <w:bCs/>
                      <w:noProof w:val="0"/>
                      <w:color w:val="FF0000"/>
                      <w:lang w:val="de-DE" w:eastAsia="ar-SA"/>
                    </w:rPr>
                  </w:rPrChange>
                </w:rPr>
                <w:delText>,</w:delText>
              </w:r>
            </w:del>
            <w:r w:rsidRPr="000C37E3">
              <w:rPr>
                <w:rFonts w:cs="Arial"/>
                <w:b/>
                <w:bCs/>
                <w:noProof w:val="0"/>
                <w:lang w:val="de-DE" w:eastAsia="ar-SA"/>
                <w:rPrChange w:id="43" w:author="Graciana Ines Caballero Arena" w:date="2025-02-14T13:37:00Z">
                  <w:rPr>
                    <w:rFonts w:cs="Arial"/>
                    <w:b/>
                    <w:bCs/>
                    <w:noProof w:val="0"/>
                    <w:color w:val="FF0000"/>
                    <w:lang w:val="de-DE" w:eastAsia="ar-SA"/>
                  </w:rPr>
                </w:rPrChange>
              </w:rPr>
              <w:t xml:space="preserve"> </w:t>
            </w:r>
            <w:del w:id="44" w:author="Graciana Ines Caballero Arena" w:date="2025-02-14T13:37:00Z">
              <w:r w:rsidRPr="00D15E9A" w:rsidDel="000C37E3">
                <w:rPr>
                  <w:rFonts w:cs="Arial"/>
                  <w:b/>
                  <w:bCs/>
                  <w:noProof w:val="0"/>
                  <w:color w:val="FF0000"/>
                  <w:lang w:val="de-DE" w:eastAsia="ar-SA"/>
                </w:rPr>
                <w:delText xml:space="preserve">Dienstleistungen oder Lieferungen </w:delText>
              </w:r>
            </w:del>
            <w:r w:rsidRPr="00D15E9A">
              <w:rPr>
                <w:rFonts w:cs="Arial"/>
                <w:b/>
                <w:bCs/>
                <w:noProof w:val="0"/>
                <w:lang w:val="de-DE" w:eastAsia="ar-SA"/>
              </w:rPr>
              <w:t>von</w:t>
            </w:r>
            <w:ins w:id="45" w:author="Graciana Ines Caballero Arena" w:date="2025-02-14T13:42:00Z">
              <w:r w:rsidR="00AD2E87" w:rsidRPr="00AD2E87">
                <w:rPr>
                  <w:rFonts w:cs="Arial"/>
                  <w:b/>
                  <w:bCs/>
                  <w:iCs/>
                  <w:sz w:val="24"/>
                  <w:szCs w:val="24"/>
                  <w:lang w:val="de-DE"/>
                </w:rPr>
                <w:t xml:space="preserve"> </w:t>
              </w:r>
              <w:r w:rsidR="00AD2E87" w:rsidRPr="00AD2E87">
                <w:rPr>
                  <w:rFonts w:cs="Arial"/>
                  <w:b/>
                  <w:bCs/>
                  <w:iCs/>
                  <w:noProof w:val="0"/>
                  <w:lang w:val="de-DE" w:eastAsia="ar-SA"/>
                </w:rPr>
                <w:t xml:space="preserve">Dringende Sanierungsarbeiten von Rohrleitungen und Schächten in der Gemeinde Bozen von </w:t>
              </w:r>
              <w:proofErr w:type="spellStart"/>
              <w:r w:rsidR="00AD2E87" w:rsidRPr="00AD2E87">
                <w:rPr>
                  <w:rFonts w:cs="Arial"/>
                  <w:b/>
                  <w:bCs/>
                  <w:iCs/>
                  <w:noProof w:val="0"/>
                  <w:lang w:val="de-DE" w:eastAsia="ar-SA"/>
                </w:rPr>
                <w:t>Vicenzastraße</w:t>
              </w:r>
              <w:proofErr w:type="spellEnd"/>
              <w:r w:rsidR="00AD2E87" w:rsidRPr="00AD2E87">
                <w:rPr>
                  <w:rFonts w:cs="Arial"/>
                  <w:b/>
                  <w:bCs/>
                  <w:iCs/>
                  <w:noProof w:val="0"/>
                  <w:lang w:val="de-DE" w:eastAsia="ar-SA"/>
                </w:rPr>
                <w:t xml:space="preserve"> zu </w:t>
              </w:r>
              <w:proofErr w:type="spellStart"/>
              <w:r w:rsidR="00AD2E87" w:rsidRPr="00AD2E87">
                <w:rPr>
                  <w:rFonts w:cs="Arial"/>
                  <w:b/>
                  <w:bCs/>
                  <w:iCs/>
                  <w:noProof w:val="0"/>
                  <w:lang w:val="de-DE" w:eastAsia="ar-SA"/>
                </w:rPr>
                <w:t>Cadornastraße</w:t>
              </w:r>
              <w:proofErr w:type="spellEnd"/>
              <w:r w:rsidR="00AD2E87" w:rsidRPr="00AD2E87">
                <w:rPr>
                  <w:rFonts w:cs="Arial"/>
                  <w:b/>
                  <w:bCs/>
                  <w:iCs/>
                  <w:noProof w:val="0"/>
                  <w:lang w:val="de-DE" w:eastAsia="ar-SA"/>
                </w:rPr>
                <w:t xml:space="preserve"> </w:t>
              </w:r>
            </w:ins>
            <w:r w:rsidRPr="00D15E9A">
              <w:rPr>
                <w:rFonts w:cs="Arial"/>
                <w:b/>
                <w:bCs/>
                <w:noProof w:val="0"/>
                <w:lang w:val="de-DE" w:eastAsia="ar-SA"/>
              </w:rPr>
              <w:t xml:space="preserve"> </w:t>
            </w:r>
            <w:del w:id="46" w:author="Graciana Ines Caballero Arena" w:date="2025-02-14T13:42:00Z">
              <w:r w:rsidR="00691F3B" w:rsidRPr="00D15E9A" w:rsidDel="00AD2E87">
                <w:rPr>
                  <w:b/>
                  <w:bCs/>
                </w:rPr>
                <w:fldChar w:fldCharType="begin">
                  <w:ffData>
                    <w:name w:val="Testo8"/>
                    <w:enabled/>
                    <w:calcOnExit w:val="0"/>
                    <w:textInput/>
                  </w:ffData>
                </w:fldChar>
              </w:r>
              <w:r w:rsidR="00691F3B" w:rsidRPr="00D15E9A" w:rsidDel="00AD2E87">
                <w:rPr>
                  <w:b/>
                  <w:bCs/>
                  <w:lang w:val="de-DE"/>
                </w:rPr>
                <w:delInstrText xml:space="preserve"> FORMTEXT </w:delInstrText>
              </w:r>
              <w:r w:rsidR="00691F3B" w:rsidRPr="00D15E9A" w:rsidDel="00AD2E87">
                <w:rPr>
                  <w:b/>
                  <w:bCs/>
                </w:rPr>
              </w:r>
              <w:r w:rsidR="00691F3B" w:rsidRPr="00D15E9A" w:rsidDel="00AD2E87">
                <w:rPr>
                  <w:b/>
                  <w:bCs/>
                </w:rPr>
                <w:fldChar w:fldCharType="separate"/>
              </w:r>
              <w:r w:rsidR="00691F3B" w:rsidRPr="00D15E9A" w:rsidDel="00AD2E87">
                <w:rPr>
                  <w:b/>
                  <w:bCs/>
                </w:rPr>
                <w:delText> </w:delText>
              </w:r>
              <w:r w:rsidR="00691F3B" w:rsidRPr="00D15E9A" w:rsidDel="00AD2E87">
                <w:rPr>
                  <w:b/>
                  <w:bCs/>
                </w:rPr>
                <w:delText> </w:delText>
              </w:r>
              <w:r w:rsidR="00691F3B" w:rsidRPr="00D15E9A" w:rsidDel="00AD2E87">
                <w:rPr>
                  <w:b/>
                  <w:bCs/>
                </w:rPr>
                <w:delText> </w:delText>
              </w:r>
              <w:r w:rsidR="00691F3B" w:rsidRPr="00D15E9A" w:rsidDel="00AD2E87">
                <w:rPr>
                  <w:b/>
                  <w:bCs/>
                </w:rPr>
                <w:delText> </w:delText>
              </w:r>
              <w:r w:rsidR="00691F3B" w:rsidRPr="00D15E9A" w:rsidDel="00AD2E87">
                <w:rPr>
                  <w:b/>
                  <w:bCs/>
                </w:rPr>
                <w:delText> </w:delText>
              </w:r>
              <w:r w:rsidR="00691F3B" w:rsidRPr="00D15E9A" w:rsidDel="00AD2E87">
                <w:rPr>
                  <w:b/>
                  <w:bCs/>
                </w:rPr>
                <w:fldChar w:fldCharType="end"/>
              </w:r>
              <w:r w:rsidR="005C0D42" w:rsidRPr="00D15E9A" w:rsidDel="00AD2E87">
                <w:rPr>
                  <w:rFonts w:cs="Arial"/>
                  <w:b/>
                  <w:bCs/>
                  <w:noProof w:val="0"/>
                  <w:lang w:val="de-DE" w:eastAsia="ar-SA"/>
                </w:rPr>
                <w:delText xml:space="preserve"> </w:delText>
              </w:r>
              <w:r w:rsidRPr="00D15E9A" w:rsidDel="00AD2E87">
                <w:rPr>
                  <w:rFonts w:cs="Arial"/>
                  <w:b/>
                  <w:bCs/>
                  <w:color w:val="00B050"/>
                  <w:lang w:val="de-DE" w:eastAsia="it-IT"/>
                </w:rPr>
                <w:delText>[Objekt angeben]</w:delText>
              </w:r>
              <w:r w:rsidR="009871C7" w:rsidRPr="00D15E9A" w:rsidDel="00AD2E87">
                <w:rPr>
                  <w:rFonts w:cs="Arial"/>
                  <w:b/>
                  <w:bCs/>
                  <w:color w:val="00B050"/>
                  <w:lang w:val="de-DE" w:eastAsia="it-IT"/>
                </w:rPr>
                <w:delText xml:space="preserve"> </w:delText>
              </w:r>
            </w:del>
          </w:p>
        </w:tc>
        <w:tc>
          <w:tcPr>
            <w:tcW w:w="850" w:type="dxa"/>
          </w:tcPr>
          <w:p w14:paraId="14714609" w14:textId="77777777" w:rsidR="008A1522" w:rsidRPr="00D15E9A" w:rsidRDefault="008A1522" w:rsidP="00B61E12">
            <w:pPr>
              <w:ind w:left="57" w:right="57"/>
              <w:jc w:val="center"/>
              <w:rPr>
                <w:rFonts w:cs="Arial"/>
                <w:b/>
                <w:lang w:val="de-DE"/>
              </w:rPr>
            </w:pPr>
          </w:p>
        </w:tc>
        <w:tc>
          <w:tcPr>
            <w:tcW w:w="4394" w:type="dxa"/>
          </w:tcPr>
          <w:p w14:paraId="59B3E59C" w14:textId="0CEAC803" w:rsidR="004C6C18" w:rsidRPr="00B04061" w:rsidRDefault="004C6C18" w:rsidP="00B04061">
            <w:pPr>
              <w:pStyle w:val="Default"/>
              <w:ind w:left="57" w:right="57"/>
              <w:jc w:val="both"/>
              <w:rPr>
                <w:rFonts w:cs="Arial"/>
                <w:b/>
                <w:bCs/>
                <w:color w:val="auto"/>
                <w:sz w:val="20"/>
                <w:szCs w:val="20"/>
              </w:rPr>
            </w:pPr>
            <w:r w:rsidRPr="00D15E9A">
              <w:rPr>
                <w:rFonts w:cs="Arial"/>
                <w:b/>
                <w:bCs/>
                <w:color w:val="auto"/>
                <w:sz w:val="20"/>
                <w:szCs w:val="20"/>
              </w:rPr>
              <w:t xml:space="preserve">l’interesse dell’Operatore Economico all’affidamento dell’appalto di </w:t>
            </w:r>
            <w:r w:rsidRPr="000C37E3">
              <w:rPr>
                <w:rFonts w:cs="Arial"/>
                <w:b/>
                <w:bCs/>
                <w:color w:val="auto"/>
                <w:sz w:val="20"/>
                <w:szCs w:val="20"/>
                <w:rPrChange w:id="47" w:author="Graciana Ines Caballero Arena" w:date="2025-02-14T13:37:00Z">
                  <w:rPr>
                    <w:rFonts w:cs="Arial"/>
                    <w:b/>
                    <w:bCs/>
                    <w:color w:val="FF0000"/>
                    <w:sz w:val="20"/>
                    <w:szCs w:val="20"/>
                  </w:rPr>
                </w:rPrChange>
              </w:rPr>
              <w:t>lavori</w:t>
            </w:r>
            <w:ins w:id="48" w:author="Graciana Ines Caballero Arena" w:date="2025-02-14T13:37:00Z">
              <w:r w:rsidR="000C37E3" w:rsidRPr="000C37E3">
                <w:rPr>
                  <w:rFonts w:cs="Arial"/>
                  <w:b/>
                  <w:bCs/>
                  <w:color w:val="auto"/>
                  <w:sz w:val="20"/>
                  <w:szCs w:val="20"/>
                  <w:rPrChange w:id="49" w:author="Graciana Ines Caballero Arena" w:date="2025-02-14T13:37:00Z">
                    <w:rPr>
                      <w:rFonts w:cs="Arial"/>
                      <w:b/>
                      <w:bCs/>
                      <w:color w:val="FF0000"/>
                      <w:sz w:val="20"/>
                      <w:szCs w:val="20"/>
                    </w:rPr>
                  </w:rPrChange>
                </w:rPr>
                <w:t xml:space="preserve"> </w:t>
              </w:r>
            </w:ins>
            <w:del w:id="50" w:author="Graciana Ines Caballero Arena" w:date="2025-02-14T13:37:00Z">
              <w:r w:rsidRPr="00D15E9A" w:rsidDel="000C37E3">
                <w:rPr>
                  <w:rFonts w:cs="Arial"/>
                  <w:b/>
                  <w:bCs/>
                  <w:color w:val="FF0000"/>
                  <w:sz w:val="20"/>
                  <w:szCs w:val="20"/>
                </w:rPr>
                <w:delText>, servizi o forniture</w:delText>
              </w:r>
              <w:r w:rsidRPr="00D15E9A" w:rsidDel="000C37E3">
                <w:rPr>
                  <w:rFonts w:cs="Arial"/>
                  <w:b/>
                  <w:bCs/>
                  <w:color w:val="auto"/>
                  <w:sz w:val="20"/>
                  <w:szCs w:val="20"/>
                </w:rPr>
                <w:delText xml:space="preserve"> </w:delText>
              </w:r>
            </w:del>
            <w:r w:rsidRPr="00D15E9A">
              <w:rPr>
                <w:rFonts w:cs="Arial"/>
                <w:b/>
                <w:bCs/>
                <w:color w:val="auto"/>
                <w:sz w:val="20"/>
                <w:szCs w:val="20"/>
              </w:rPr>
              <w:t xml:space="preserve">di </w:t>
            </w:r>
            <w:ins w:id="51" w:author="Graciana Ines Caballero Arena" w:date="2025-02-14T13:41:00Z">
              <w:r w:rsidR="00AD2E87" w:rsidRPr="00AD2E87">
                <w:rPr>
                  <w:rFonts w:cs="Arial"/>
                  <w:b/>
                  <w:bCs/>
                  <w:iCs/>
                  <w:color w:val="auto"/>
                  <w:lang w:eastAsia="en-US"/>
                </w:rPr>
                <w:t xml:space="preserve"> </w:t>
              </w:r>
              <w:r w:rsidR="00AD2E87" w:rsidRPr="00AD2E87">
                <w:rPr>
                  <w:rFonts w:cs="Arial"/>
                  <w:b/>
                  <w:bCs/>
                  <w:iCs/>
                  <w:color w:val="auto"/>
                  <w:sz w:val="20"/>
                  <w:szCs w:val="20"/>
                  <w:lang w:val="en-US"/>
                </w:rPr>
                <w:t>Interventi urgenti di ripristino delle condotte e dei pozzetti nel Comune di Bolzano da Via Vicenza a Via Cadorna</w:t>
              </w:r>
            </w:ins>
            <w:ins w:id="52" w:author="Graciana Ines Caballero Arena" w:date="2025-02-14T13:42:00Z">
              <w:r w:rsidR="00AD2E87">
                <w:rPr>
                  <w:rFonts w:cs="Arial"/>
                  <w:b/>
                  <w:bCs/>
                  <w:color w:val="auto"/>
                  <w:sz w:val="20"/>
                  <w:szCs w:val="20"/>
                  <w:lang w:val="en-US"/>
                </w:rPr>
                <w:t>.</w:t>
              </w:r>
            </w:ins>
            <w:del w:id="53" w:author="Graciana Ines Caballero Arena" w:date="2025-02-14T13:41:00Z">
              <w:r w:rsidRPr="00D15E9A" w:rsidDel="00AD2E87">
                <w:rPr>
                  <w:b/>
                  <w:bCs/>
                </w:rPr>
                <w:fldChar w:fldCharType="begin">
                  <w:ffData>
                    <w:name w:val="Testo8"/>
                    <w:enabled/>
                    <w:calcOnExit w:val="0"/>
                    <w:textInput/>
                  </w:ffData>
                </w:fldChar>
              </w:r>
              <w:r w:rsidRPr="00D15E9A" w:rsidDel="00AD2E87">
                <w:rPr>
                  <w:b/>
                  <w:bCs/>
                </w:rPr>
                <w:delInstrText xml:space="preserve"> FORMTEXT </w:delInstrText>
              </w:r>
              <w:r w:rsidRPr="00D15E9A" w:rsidDel="00AD2E87">
                <w:rPr>
                  <w:b/>
                  <w:bCs/>
                </w:rPr>
              </w:r>
              <w:r w:rsidRPr="00D15E9A" w:rsidDel="00AD2E87">
                <w:rPr>
                  <w:b/>
                  <w:bCs/>
                </w:rPr>
                <w:fldChar w:fldCharType="separate"/>
              </w:r>
              <w:r w:rsidRPr="00D15E9A" w:rsidDel="00AD2E87">
                <w:rPr>
                  <w:b/>
                  <w:bCs/>
                </w:rPr>
                <w:delText> </w:delText>
              </w:r>
              <w:r w:rsidRPr="00D15E9A" w:rsidDel="00AD2E87">
                <w:rPr>
                  <w:b/>
                  <w:bCs/>
                </w:rPr>
                <w:delText> </w:delText>
              </w:r>
              <w:r w:rsidRPr="00D15E9A" w:rsidDel="00AD2E87">
                <w:rPr>
                  <w:b/>
                  <w:bCs/>
                </w:rPr>
                <w:delText> </w:delText>
              </w:r>
              <w:r w:rsidRPr="00D15E9A" w:rsidDel="00AD2E87">
                <w:rPr>
                  <w:b/>
                  <w:bCs/>
                </w:rPr>
                <w:delText> </w:delText>
              </w:r>
              <w:r w:rsidRPr="00D15E9A" w:rsidDel="00AD2E87">
                <w:rPr>
                  <w:b/>
                  <w:bCs/>
                </w:rPr>
                <w:delText> </w:delText>
              </w:r>
              <w:r w:rsidRPr="00D15E9A" w:rsidDel="00AD2E87">
                <w:rPr>
                  <w:b/>
                  <w:bCs/>
                </w:rPr>
                <w:fldChar w:fldCharType="end"/>
              </w:r>
              <w:r w:rsidRPr="00D15E9A" w:rsidDel="00AD2E87">
                <w:rPr>
                  <w:rFonts w:cs="Arial"/>
                  <w:b/>
                  <w:bCs/>
                  <w:color w:val="00B050"/>
                  <w:sz w:val="20"/>
                  <w:szCs w:val="20"/>
                </w:rPr>
                <w:delText xml:space="preserve"> [specificare oggetto]</w:delText>
              </w:r>
            </w:del>
          </w:p>
          <w:p w14:paraId="58988BE7" w14:textId="65A53B0E" w:rsidR="008A1522" w:rsidRPr="00A3333B" w:rsidRDefault="008A1522" w:rsidP="004C6C18">
            <w:pPr>
              <w:pStyle w:val="Default"/>
              <w:ind w:left="57" w:right="57"/>
              <w:jc w:val="both"/>
              <w:rPr>
                <w:rFonts w:cs="Arial"/>
                <w:color w:val="auto"/>
                <w:sz w:val="20"/>
                <w:szCs w:val="20"/>
              </w:rPr>
            </w:pPr>
          </w:p>
        </w:tc>
      </w:tr>
      <w:tr w:rsidR="00050F69" w:rsidRPr="00C97CC3" w14:paraId="75F80A66" w14:textId="77777777" w:rsidTr="003765E2">
        <w:tc>
          <w:tcPr>
            <w:tcW w:w="4415" w:type="dxa"/>
          </w:tcPr>
          <w:p w14:paraId="111D1D5C" w14:textId="77777777" w:rsidR="00050F69" w:rsidRPr="00C97CC3" w:rsidRDefault="00050F69" w:rsidP="00B22881">
            <w:pPr>
              <w:widowControl w:val="0"/>
              <w:suppressAutoHyphens/>
              <w:autoSpaceDE w:val="0"/>
              <w:jc w:val="both"/>
              <w:rPr>
                <w:rFonts w:cs="Arial"/>
                <w:b/>
                <w:bCs/>
                <w:noProof w:val="0"/>
                <w:lang w:val="it-IT" w:eastAsia="ar-SA"/>
              </w:rPr>
            </w:pPr>
          </w:p>
        </w:tc>
        <w:tc>
          <w:tcPr>
            <w:tcW w:w="850" w:type="dxa"/>
          </w:tcPr>
          <w:p w14:paraId="24FC0CCB" w14:textId="77777777" w:rsidR="00050F69" w:rsidRPr="00C97CC3" w:rsidRDefault="00050F69" w:rsidP="00B61E12">
            <w:pPr>
              <w:ind w:left="57" w:right="57"/>
              <w:jc w:val="center"/>
              <w:rPr>
                <w:rFonts w:cs="Arial"/>
                <w:b/>
                <w:lang w:val="it-IT"/>
              </w:rPr>
            </w:pPr>
          </w:p>
        </w:tc>
        <w:tc>
          <w:tcPr>
            <w:tcW w:w="4394" w:type="dxa"/>
          </w:tcPr>
          <w:p w14:paraId="74838E53" w14:textId="77777777" w:rsidR="00050F69" w:rsidRPr="00D15E9A" w:rsidRDefault="00050F69" w:rsidP="00B04061">
            <w:pPr>
              <w:pStyle w:val="Default"/>
              <w:ind w:left="57" w:right="57"/>
              <w:jc w:val="both"/>
              <w:rPr>
                <w:rFonts w:cs="Arial"/>
                <w:b/>
                <w:bCs/>
                <w:color w:val="auto"/>
                <w:sz w:val="20"/>
                <w:szCs w:val="20"/>
              </w:rPr>
            </w:pPr>
          </w:p>
        </w:tc>
      </w:tr>
      <w:tr w:rsidR="00527F22" w:rsidRPr="0085016B" w14:paraId="3F6D7336" w14:textId="77777777" w:rsidTr="003765E2">
        <w:tc>
          <w:tcPr>
            <w:tcW w:w="4415" w:type="dxa"/>
          </w:tcPr>
          <w:p w14:paraId="3AE01E95" w14:textId="567B3948" w:rsidR="00527F22" w:rsidRPr="00B22881" w:rsidRDefault="00527F22" w:rsidP="00B22881">
            <w:pPr>
              <w:pStyle w:val="Default"/>
              <w:ind w:right="57"/>
              <w:jc w:val="center"/>
              <w:rPr>
                <w:rFonts w:cs="Arial"/>
                <w:b/>
                <w:bCs/>
                <w:noProof w:val="0"/>
                <w:color w:val="auto"/>
                <w:sz w:val="20"/>
                <w:szCs w:val="20"/>
                <w:highlight w:val="yellow"/>
                <w:lang w:eastAsia="ar-SA"/>
              </w:rPr>
            </w:pPr>
            <w:r w:rsidRPr="00631510">
              <w:rPr>
                <w:rFonts w:cs="Arial"/>
                <w:b/>
                <w:bCs/>
                <w:noProof w:val="0"/>
                <w:color w:val="auto"/>
                <w:sz w:val="20"/>
                <w:szCs w:val="20"/>
                <w:lang w:eastAsia="ar-SA"/>
              </w:rPr>
              <w:t xml:space="preserve">ERKLÄRT </w:t>
            </w:r>
            <w:r w:rsidR="00025E73" w:rsidRPr="00631510">
              <w:rPr>
                <w:rFonts w:cs="Arial"/>
                <w:b/>
                <w:bCs/>
                <w:noProof w:val="0"/>
                <w:color w:val="auto"/>
                <w:sz w:val="20"/>
                <w:szCs w:val="20"/>
                <w:lang w:eastAsia="ar-SA"/>
              </w:rPr>
              <w:t>ebenfalls</w:t>
            </w:r>
          </w:p>
        </w:tc>
        <w:tc>
          <w:tcPr>
            <w:tcW w:w="850" w:type="dxa"/>
          </w:tcPr>
          <w:p w14:paraId="43020894" w14:textId="77777777" w:rsidR="00527F22" w:rsidRPr="00815D20" w:rsidRDefault="00527F22" w:rsidP="00527F22">
            <w:pPr>
              <w:ind w:left="57" w:right="57"/>
              <w:jc w:val="center"/>
              <w:rPr>
                <w:rFonts w:cs="Arial"/>
                <w:b/>
                <w:lang w:val="it-IT"/>
              </w:rPr>
            </w:pPr>
          </w:p>
        </w:tc>
        <w:tc>
          <w:tcPr>
            <w:tcW w:w="4394" w:type="dxa"/>
          </w:tcPr>
          <w:p w14:paraId="400FF66C" w14:textId="37E6335D" w:rsidR="00527F22" w:rsidRPr="004C6C18" w:rsidRDefault="00527F22" w:rsidP="00527F22">
            <w:pPr>
              <w:pStyle w:val="Default"/>
              <w:ind w:left="57" w:right="57"/>
              <w:jc w:val="center"/>
              <w:rPr>
                <w:rFonts w:cs="Arial"/>
                <w:b/>
                <w:bCs/>
                <w:color w:val="auto"/>
                <w:sz w:val="20"/>
                <w:szCs w:val="20"/>
              </w:rPr>
            </w:pPr>
            <w:r w:rsidRPr="004C6C18">
              <w:rPr>
                <w:rFonts w:cs="Arial"/>
                <w:b/>
                <w:bCs/>
                <w:color w:val="auto"/>
                <w:sz w:val="20"/>
                <w:szCs w:val="20"/>
              </w:rPr>
              <w:t>DICHIAR</w:t>
            </w:r>
            <w:r>
              <w:rPr>
                <w:rFonts w:cs="Arial"/>
                <w:b/>
                <w:bCs/>
                <w:color w:val="auto"/>
                <w:sz w:val="20"/>
                <w:szCs w:val="20"/>
              </w:rPr>
              <w:t>A</w:t>
            </w:r>
            <w:r w:rsidRPr="004C6C18">
              <w:rPr>
                <w:rFonts w:cs="Arial"/>
                <w:b/>
                <w:bCs/>
                <w:color w:val="auto"/>
                <w:sz w:val="20"/>
                <w:szCs w:val="20"/>
              </w:rPr>
              <w:t xml:space="preserve"> altresì</w:t>
            </w:r>
          </w:p>
        </w:tc>
      </w:tr>
      <w:tr w:rsidR="00527F22" w:rsidRPr="0085016B" w14:paraId="11C4CAD6" w14:textId="77777777" w:rsidTr="003765E2">
        <w:tc>
          <w:tcPr>
            <w:tcW w:w="4415" w:type="dxa"/>
          </w:tcPr>
          <w:p w14:paraId="2F81E89B" w14:textId="77777777" w:rsidR="00527F22" w:rsidRPr="00B22881" w:rsidRDefault="00527F22" w:rsidP="00527F22">
            <w:pPr>
              <w:pStyle w:val="Default"/>
              <w:ind w:right="57"/>
              <w:jc w:val="both"/>
              <w:rPr>
                <w:b/>
                <w:bCs/>
                <w:color w:val="auto"/>
                <w:sz w:val="20"/>
                <w:szCs w:val="20"/>
                <w:highlight w:val="yellow"/>
                <w:lang w:val="de-DE"/>
              </w:rPr>
            </w:pPr>
          </w:p>
        </w:tc>
        <w:tc>
          <w:tcPr>
            <w:tcW w:w="850" w:type="dxa"/>
          </w:tcPr>
          <w:p w14:paraId="25C557F4" w14:textId="77777777" w:rsidR="00527F22" w:rsidRPr="007A6237" w:rsidRDefault="00527F22" w:rsidP="00527F22">
            <w:pPr>
              <w:ind w:left="57" w:right="57"/>
              <w:jc w:val="center"/>
              <w:rPr>
                <w:rFonts w:cs="Arial"/>
                <w:b/>
                <w:lang w:val="de-DE"/>
              </w:rPr>
            </w:pPr>
          </w:p>
        </w:tc>
        <w:tc>
          <w:tcPr>
            <w:tcW w:w="4394" w:type="dxa"/>
          </w:tcPr>
          <w:p w14:paraId="1ECBF6B9" w14:textId="77777777" w:rsidR="00527F22" w:rsidRPr="004C6C18" w:rsidRDefault="00527F22" w:rsidP="00527F22">
            <w:pPr>
              <w:pStyle w:val="Default"/>
              <w:ind w:left="57" w:right="57"/>
              <w:jc w:val="center"/>
              <w:rPr>
                <w:rFonts w:cs="Arial"/>
                <w:b/>
                <w:bCs/>
                <w:color w:val="auto"/>
                <w:sz w:val="20"/>
                <w:szCs w:val="20"/>
              </w:rPr>
            </w:pPr>
          </w:p>
        </w:tc>
      </w:tr>
      <w:tr w:rsidR="00527F22" w:rsidRPr="00C97CC3" w14:paraId="290A8D5E" w14:textId="77777777" w:rsidTr="003765E2">
        <w:tc>
          <w:tcPr>
            <w:tcW w:w="4415" w:type="dxa"/>
          </w:tcPr>
          <w:p w14:paraId="4206E981" w14:textId="77777777" w:rsidR="00D51485" w:rsidRDefault="00025E73" w:rsidP="00B22881">
            <w:pPr>
              <w:pStyle w:val="Default"/>
              <w:ind w:left="57" w:right="57"/>
              <w:jc w:val="both"/>
              <w:rPr>
                <w:rFonts w:cs="Arial"/>
                <w:color w:val="auto"/>
                <w:sz w:val="20"/>
                <w:szCs w:val="20"/>
                <w:lang w:val="de-DE"/>
              </w:rPr>
            </w:pPr>
            <w:r w:rsidRPr="00D15E9A">
              <w:rPr>
                <w:rFonts w:cs="Arial"/>
                <w:color w:val="auto"/>
                <w:sz w:val="20"/>
                <w:szCs w:val="20"/>
                <w:lang w:val="de-DE"/>
              </w:rPr>
              <w:t>gemäß der Art. 46 und 47 des DPR Nr. 445/2000</w:t>
            </w:r>
            <w:r w:rsidR="00D51485">
              <w:rPr>
                <w:rFonts w:cs="Arial"/>
                <w:color w:val="auto"/>
                <w:sz w:val="20"/>
                <w:szCs w:val="20"/>
                <w:lang w:val="de-DE"/>
              </w:rPr>
              <w:t>,</w:t>
            </w:r>
          </w:p>
          <w:p w14:paraId="3D00F0DE" w14:textId="4DFC2023" w:rsidR="00025E73" w:rsidRPr="00C97CC3" w:rsidRDefault="00924F98" w:rsidP="00B22881">
            <w:pPr>
              <w:pStyle w:val="Default"/>
              <w:ind w:left="57" w:right="57"/>
              <w:jc w:val="both"/>
              <w:rPr>
                <w:rFonts w:cs="Arial"/>
                <w:sz w:val="20"/>
                <w:szCs w:val="20"/>
                <w:lang w:val="de-DE"/>
              </w:rPr>
            </w:pPr>
            <w:r w:rsidRPr="00C97CC3">
              <w:rPr>
                <w:rFonts w:cs="Arial"/>
                <w:sz w:val="20"/>
                <w:szCs w:val="20"/>
                <w:lang w:val="de-DE"/>
              </w:rPr>
              <w:t xml:space="preserve">in Kenntnis </w:t>
            </w:r>
            <w:r w:rsidR="00D51485" w:rsidRPr="00C97CC3">
              <w:rPr>
                <w:rFonts w:cs="Arial"/>
                <w:sz w:val="20"/>
                <w:szCs w:val="20"/>
                <w:lang w:val="de-DE"/>
              </w:rPr>
              <w:t>der strafrechtlichen Verantwortung unwahrer Erklärungen und der daraus folgenden strafrechtlichen Sanktionen nach Art. 76 DPR Nr. 445/2000</w:t>
            </w:r>
            <w:r w:rsidR="00025E73" w:rsidRPr="00C97CC3">
              <w:rPr>
                <w:rFonts w:cs="Arial"/>
                <w:sz w:val="20"/>
                <w:szCs w:val="20"/>
                <w:lang w:val="de-DE"/>
              </w:rPr>
              <w:t>:</w:t>
            </w:r>
          </w:p>
          <w:p w14:paraId="68255AB3" w14:textId="77777777" w:rsidR="00025E73" w:rsidRPr="00D15E9A" w:rsidRDefault="00025E73" w:rsidP="00B22881">
            <w:pPr>
              <w:pStyle w:val="Default"/>
              <w:ind w:left="57" w:right="57"/>
              <w:jc w:val="both"/>
              <w:rPr>
                <w:rFonts w:cs="Arial"/>
                <w:color w:val="auto"/>
                <w:sz w:val="20"/>
                <w:szCs w:val="20"/>
                <w:lang w:val="de-DE"/>
              </w:rPr>
            </w:pPr>
          </w:p>
          <w:p w14:paraId="7C156E00" w14:textId="4A0A6B9C" w:rsidR="00025E73" w:rsidRPr="00D15E9A" w:rsidRDefault="00025E73" w:rsidP="00B22881">
            <w:pPr>
              <w:pStyle w:val="Default"/>
              <w:ind w:left="57" w:right="57"/>
              <w:jc w:val="both"/>
              <w:rPr>
                <w:rFonts w:cs="Arial"/>
                <w:color w:val="auto"/>
                <w:sz w:val="20"/>
                <w:szCs w:val="20"/>
                <w:lang w:val="de-DE"/>
              </w:rPr>
            </w:pPr>
            <w:r w:rsidRPr="00D15E9A">
              <w:rPr>
                <w:rFonts w:cs="Arial"/>
                <w:color w:val="auto"/>
                <w:sz w:val="20"/>
                <w:szCs w:val="20"/>
                <w:lang w:val="de-DE"/>
              </w:rPr>
              <w:t>-</w:t>
            </w:r>
            <w:r w:rsidR="001C098A" w:rsidRPr="00D15E9A">
              <w:rPr>
                <w:rFonts w:cs="Arial"/>
                <w:color w:val="auto"/>
                <w:sz w:val="20"/>
                <w:szCs w:val="20"/>
                <w:lang w:val="de-DE"/>
              </w:rPr>
              <w:tab/>
            </w:r>
            <w:r w:rsidRPr="00D15E9A">
              <w:rPr>
                <w:rFonts w:cs="Arial"/>
                <w:color w:val="auto"/>
                <w:sz w:val="20"/>
                <w:szCs w:val="20"/>
                <w:lang w:val="de-DE"/>
              </w:rPr>
              <w:t xml:space="preserve">dass die Tätigkeitsbereiche des Wirtschaftsteilnehmer </w:t>
            </w:r>
            <w:r w:rsidR="001C098A" w:rsidRPr="00D15E9A">
              <w:rPr>
                <w:rFonts w:cs="Arial"/>
                <w:color w:val="auto"/>
                <w:sz w:val="20"/>
                <w:szCs w:val="20"/>
                <w:lang w:val="de-DE"/>
              </w:rPr>
              <w:t>folgende sind</w:t>
            </w:r>
            <w:r w:rsidRPr="00D15E9A">
              <w:rPr>
                <w:rFonts w:cs="Arial"/>
                <w:color w:val="auto"/>
                <w:sz w:val="20"/>
                <w:szCs w:val="20"/>
                <w:lang w:val="de-DE"/>
              </w:rPr>
              <w:t xml:space="preserve">: </w:t>
            </w:r>
            <w:r w:rsidR="001C09E9" w:rsidRPr="00D15E9A">
              <w:fldChar w:fldCharType="begin">
                <w:ffData>
                  <w:name w:val="Testo8"/>
                  <w:enabled/>
                  <w:calcOnExit w:val="0"/>
                  <w:textInput/>
                </w:ffData>
              </w:fldChar>
            </w:r>
            <w:r w:rsidR="001C09E9" w:rsidRPr="00D15E9A">
              <w:rPr>
                <w:lang w:val="de-DE"/>
              </w:rPr>
              <w:instrText xml:space="preserve"> FORMTEXT </w:instrText>
            </w:r>
            <w:r w:rsidR="001C09E9" w:rsidRPr="00D15E9A">
              <w:fldChar w:fldCharType="separate"/>
            </w:r>
            <w:r w:rsidR="001C09E9" w:rsidRPr="00D15E9A">
              <w:t> </w:t>
            </w:r>
            <w:r w:rsidR="001C09E9" w:rsidRPr="00D15E9A">
              <w:t> </w:t>
            </w:r>
            <w:r w:rsidR="001C09E9" w:rsidRPr="00D15E9A">
              <w:t> </w:t>
            </w:r>
            <w:r w:rsidR="001C09E9" w:rsidRPr="00D15E9A">
              <w:t> </w:t>
            </w:r>
            <w:r w:rsidR="001C09E9" w:rsidRPr="00D15E9A">
              <w:t> </w:t>
            </w:r>
            <w:r w:rsidR="001C09E9" w:rsidRPr="00D15E9A">
              <w:fldChar w:fldCharType="end"/>
            </w:r>
            <w:r w:rsidRPr="00D15E9A">
              <w:rPr>
                <w:rFonts w:cs="Arial"/>
                <w:color w:val="auto"/>
                <w:sz w:val="20"/>
                <w:szCs w:val="20"/>
                <w:lang w:val="de-DE"/>
              </w:rPr>
              <w:t>;</w:t>
            </w:r>
          </w:p>
          <w:p w14:paraId="5D29E232" w14:textId="5F9A3155" w:rsidR="00025E73" w:rsidRPr="00D15E9A" w:rsidRDefault="00025E73" w:rsidP="00B22881">
            <w:pPr>
              <w:pStyle w:val="Default"/>
              <w:ind w:left="57" w:right="57"/>
              <w:jc w:val="both"/>
              <w:rPr>
                <w:rFonts w:cs="Arial"/>
                <w:color w:val="auto"/>
                <w:sz w:val="20"/>
                <w:szCs w:val="20"/>
                <w:lang w:val="de-DE"/>
              </w:rPr>
            </w:pPr>
            <w:r w:rsidRPr="00D15E9A">
              <w:rPr>
                <w:rFonts w:cs="Arial"/>
                <w:color w:val="auto"/>
                <w:sz w:val="20"/>
                <w:szCs w:val="20"/>
                <w:lang w:val="de-DE"/>
              </w:rPr>
              <w:t>-</w:t>
            </w:r>
            <w:r w:rsidR="001C098A" w:rsidRPr="00D15E9A">
              <w:rPr>
                <w:rFonts w:cs="Arial"/>
                <w:color w:val="auto"/>
                <w:sz w:val="20"/>
                <w:szCs w:val="20"/>
                <w:lang w:val="de-DE"/>
              </w:rPr>
              <w:tab/>
            </w:r>
            <w:r w:rsidRPr="00D15E9A">
              <w:rPr>
                <w:rFonts w:cs="Arial"/>
                <w:color w:val="auto"/>
                <w:sz w:val="20"/>
                <w:szCs w:val="20"/>
                <w:lang w:val="de-DE"/>
              </w:rPr>
              <w:t>dass der Wirtschafts</w:t>
            </w:r>
            <w:r w:rsidR="001C098A" w:rsidRPr="00D15E9A">
              <w:rPr>
                <w:rFonts w:cs="Arial"/>
                <w:color w:val="auto"/>
                <w:sz w:val="20"/>
                <w:szCs w:val="20"/>
                <w:lang w:val="de-DE"/>
              </w:rPr>
              <w:t>teilnehmer</w:t>
            </w:r>
            <w:r w:rsidRPr="00D15E9A">
              <w:rPr>
                <w:rFonts w:cs="Arial"/>
                <w:color w:val="auto"/>
                <w:sz w:val="20"/>
                <w:szCs w:val="20"/>
                <w:lang w:val="de-DE"/>
              </w:rPr>
              <w:t xml:space="preserve"> in das folgende Berufs- oder Handelsregister gemäß Anhang II.11 des G</w:t>
            </w:r>
            <w:r w:rsidR="006A0DE5" w:rsidRPr="00D15E9A">
              <w:rPr>
                <w:rFonts w:cs="Arial"/>
                <w:color w:val="auto"/>
                <w:sz w:val="20"/>
                <w:szCs w:val="20"/>
                <w:lang w:val="de-DE"/>
              </w:rPr>
              <w:t>vD Nr.</w:t>
            </w:r>
            <w:r w:rsidRPr="00D15E9A">
              <w:rPr>
                <w:rFonts w:cs="Arial"/>
                <w:color w:val="auto"/>
                <w:sz w:val="20"/>
                <w:szCs w:val="20"/>
                <w:lang w:val="de-DE"/>
              </w:rPr>
              <w:t xml:space="preserve"> 36/2023 eingetragen ist: </w:t>
            </w:r>
            <w:r w:rsidR="001C09E9" w:rsidRPr="00D15E9A">
              <w:fldChar w:fldCharType="begin">
                <w:ffData>
                  <w:name w:val="Testo8"/>
                  <w:enabled/>
                  <w:calcOnExit w:val="0"/>
                  <w:textInput/>
                </w:ffData>
              </w:fldChar>
            </w:r>
            <w:r w:rsidR="001C09E9" w:rsidRPr="00D15E9A">
              <w:rPr>
                <w:lang w:val="de-DE"/>
              </w:rPr>
              <w:instrText xml:space="preserve"> FORMTEXT </w:instrText>
            </w:r>
            <w:r w:rsidR="001C09E9" w:rsidRPr="00D15E9A">
              <w:fldChar w:fldCharType="separate"/>
            </w:r>
            <w:r w:rsidR="001C09E9" w:rsidRPr="00D15E9A">
              <w:t> </w:t>
            </w:r>
            <w:r w:rsidR="001C09E9" w:rsidRPr="00D15E9A">
              <w:t> </w:t>
            </w:r>
            <w:r w:rsidR="001C09E9" w:rsidRPr="00D15E9A">
              <w:t> </w:t>
            </w:r>
            <w:r w:rsidR="001C09E9" w:rsidRPr="00D15E9A">
              <w:t> </w:t>
            </w:r>
            <w:r w:rsidR="001C09E9" w:rsidRPr="00D15E9A">
              <w:t> </w:t>
            </w:r>
            <w:r w:rsidR="001C09E9" w:rsidRPr="00D15E9A">
              <w:fldChar w:fldCharType="end"/>
            </w:r>
            <w:r w:rsidRPr="00D15E9A">
              <w:rPr>
                <w:rFonts w:cs="Arial"/>
                <w:color w:val="auto"/>
                <w:sz w:val="20"/>
                <w:szCs w:val="20"/>
                <w:lang w:val="de-DE"/>
              </w:rPr>
              <w:t>;</w:t>
            </w:r>
          </w:p>
          <w:p w14:paraId="2AD77D18" w14:textId="3174BBE8" w:rsidR="00025E73" w:rsidRPr="00D15E9A" w:rsidRDefault="00025E73" w:rsidP="00B22881">
            <w:pPr>
              <w:pStyle w:val="Default"/>
              <w:ind w:left="57" w:right="57"/>
              <w:jc w:val="both"/>
              <w:rPr>
                <w:rFonts w:cs="Arial"/>
                <w:color w:val="auto"/>
                <w:sz w:val="20"/>
                <w:szCs w:val="20"/>
                <w:lang w:val="de-DE"/>
              </w:rPr>
            </w:pPr>
            <w:r w:rsidRPr="00D15E9A">
              <w:rPr>
                <w:rFonts w:cs="Arial"/>
                <w:color w:val="auto"/>
                <w:sz w:val="20"/>
                <w:szCs w:val="20"/>
                <w:lang w:val="de-DE"/>
              </w:rPr>
              <w:t>-</w:t>
            </w:r>
            <w:r w:rsidR="00CA13A3" w:rsidRPr="00D15E9A">
              <w:rPr>
                <w:rFonts w:cs="Arial"/>
                <w:color w:val="auto"/>
                <w:sz w:val="20"/>
                <w:szCs w:val="20"/>
                <w:lang w:val="de-DE"/>
              </w:rPr>
              <w:tab/>
            </w:r>
            <w:r w:rsidRPr="00D15E9A">
              <w:rPr>
                <w:rFonts w:cs="Arial"/>
                <w:color w:val="auto"/>
                <w:sz w:val="20"/>
                <w:szCs w:val="20"/>
                <w:lang w:val="de-DE"/>
              </w:rPr>
              <w:t>dass der Wirtschafts</w:t>
            </w:r>
            <w:r w:rsidR="00CA13A3" w:rsidRPr="00D15E9A">
              <w:rPr>
                <w:rFonts w:cs="Arial"/>
                <w:color w:val="auto"/>
                <w:sz w:val="20"/>
                <w:szCs w:val="20"/>
                <w:lang w:val="de-DE"/>
              </w:rPr>
              <w:t>teilnehmer</w:t>
            </w:r>
            <w:r w:rsidRPr="00D15E9A">
              <w:rPr>
                <w:rFonts w:cs="Arial"/>
                <w:color w:val="auto"/>
                <w:sz w:val="20"/>
                <w:szCs w:val="20"/>
                <w:lang w:val="de-DE"/>
              </w:rPr>
              <w:t xml:space="preserve"> über die folgenden relevanten Qualifikationen für den betreffenden Auftrag verfügt: </w:t>
            </w:r>
            <w:r w:rsidR="001C09E9" w:rsidRPr="00D15E9A">
              <w:fldChar w:fldCharType="begin">
                <w:ffData>
                  <w:name w:val="Testo8"/>
                  <w:enabled/>
                  <w:calcOnExit w:val="0"/>
                  <w:textInput/>
                </w:ffData>
              </w:fldChar>
            </w:r>
            <w:r w:rsidR="001C09E9" w:rsidRPr="00D15E9A">
              <w:rPr>
                <w:lang w:val="de-DE"/>
              </w:rPr>
              <w:instrText xml:space="preserve"> FORMTEXT </w:instrText>
            </w:r>
            <w:r w:rsidR="001C09E9" w:rsidRPr="00D15E9A">
              <w:fldChar w:fldCharType="separate"/>
            </w:r>
            <w:r w:rsidR="001C09E9" w:rsidRPr="00D15E9A">
              <w:t> </w:t>
            </w:r>
            <w:r w:rsidR="001C09E9" w:rsidRPr="00D15E9A">
              <w:t> </w:t>
            </w:r>
            <w:r w:rsidR="001C09E9" w:rsidRPr="00D15E9A">
              <w:t> </w:t>
            </w:r>
            <w:r w:rsidR="001C09E9" w:rsidRPr="00D15E9A">
              <w:t> </w:t>
            </w:r>
            <w:r w:rsidR="001C09E9" w:rsidRPr="00D15E9A">
              <w:t> </w:t>
            </w:r>
            <w:r w:rsidR="001C09E9" w:rsidRPr="00D15E9A">
              <w:fldChar w:fldCharType="end"/>
            </w:r>
            <w:r w:rsidR="00E76FC2" w:rsidRPr="00D15E9A">
              <w:rPr>
                <w:lang w:val="de-DE"/>
              </w:rPr>
              <w:t>;</w:t>
            </w:r>
          </w:p>
          <w:p w14:paraId="3033959D" w14:textId="3D8BA71A" w:rsidR="00527F22" w:rsidRPr="00D15E9A" w:rsidRDefault="00025E73" w:rsidP="00B22881">
            <w:pPr>
              <w:pStyle w:val="Default"/>
              <w:ind w:left="57" w:right="57"/>
              <w:jc w:val="both"/>
              <w:rPr>
                <w:rFonts w:cs="Arial"/>
                <w:color w:val="auto"/>
                <w:sz w:val="20"/>
                <w:szCs w:val="20"/>
                <w:lang w:val="de-DE"/>
              </w:rPr>
            </w:pPr>
            <w:r w:rsidRPr="00D15E9A">
              <w:rPr>
                <w:rFonts w:cs="Arial"/>
                <w:color w:val="auto"/>
                <w:sz w:val="20"/>
                <w:szCs w:val="20"/>
                <w:lang w:val="de-DE"/>
              </w:rPr>
              <w:t xml:space="preserve">- </w:t>
            </w:r>
            <w:r w:rsidR="00E76FC2" w:rsidRPr="00D15E9A">
              <w:rPr>
                <w:rFonts w:cs="Arial"/>
                <w:color w:val="auto"/>
                <w:sz w:val="20"/>
                <w:szCs w:val="20"/>
                <w:lang w:val="de-DE"/>
              </w:rPr>
              <w:tab/>
            </w:r>
            <w:r w:rsidRPr="00D15E9A">
              <w:rPr>
                <w:rFonts w:cs="Arial"/>
                <w:color w:val="auto"/>
                <w:sz w:val="20"/>
                <w:szCs w:val="20"/>
                <w:lang w:val="de-DE"/>
              </w:rPr>
              <w:t>dass der Wirtschafts</w:t>
            </w:r>
            <w:r w:rsidR="00E76FC2" w:rsidRPr="00D15E9A">
              <w:rPr>
                <w:rFonts w:cs="Arial"/>
                <w:color w:val="auto"/>
                <w:sz w:val="20"/>
                <w:szCs w:val="20"/>
                <w:lang w:val="de-DE"/>
              </w:rPr>
              <w:t>teilnehmer</w:t>
            </w:r>
            <w:r w:rsidRPr="00D15E9A">
              <w:rPr>
                <w:rFonts w:cs="Arial"/>
                <w:color w:val="auto"/>
                <w:sz w:val="20"/>
                <w:szCs w:val="20"/>
                <w:lang w:val="de-DE"/>
              </w:rPr>
              <w:t xml:space="preserve"> über die folgende vorherige berufliche Erfahrung im Zusammenhang mit dem Auftragsgegenstand verfügt: </w:t>
            </w:r>
            <w:r w:rsidR="001C09E9" w:rsidRPr="00D15E9A">
              <w:fldChar w:fldCharType="begin">
                <w:ffData>
                  <w:name w:val="Testo8"/>
                  <w:enabled/>
                  <w:calcOnExit w:val="0"/>
                  <w:textInput/>
                </w:ffData>
              </w:fldChar>
            </w:r>
            <w:r w:rsidR="001C09E9" w:rsidRPr="00D15E9A">
              <w:rPr>
                <w:lang w:val="de-DE"/>
              </w:rPr>
              <w:instrText xml:space="preserve"> FORMTEXT </w:instrText>
            </w:r>
            <w:r w:rsidR="001C09E9" w:rsidRPr="00D15E9A">
              <w:fldChar w:fldCharType="separate"/>
            </w:r>
            <w:r w:rsidR="001C09E9" w:rsidRPr="00D15E9A">
              <w:t> </w:t>
            </w:r>
            <w:r w:rsidR="001C09E9" w:rsidRPr="00D15E9A">
              <w:t> </w:t>
            </w:r>
            <w:r w:rsidR="001C09E9" w:rsidRPr="00D15E9A">
              <w:t> </w:t>
            </w:r>
            <w:r w:rsidR="001C09E9" w:rsidRPr="00D15E9A">
              <w:t> </w:t>
            </w:r>
            <w:r w:rsidR="001C09E9" w:rsidRPr="00D15E9A">
              <w:t> </w:t>
            </w:r>
            <w:r w:rsidR="001C09E9" w:rsidRPr="00D15E9A">
              <w:fldChar w:fldCharType="end"/>
            </w:r>
            <w:r w:rsidR="000D7955" w:rsidRPr="00D15E9A">
              <w:rPr>
                <w:lang w:val="de-DE"/>
              </w:rPr>
              <w:t>;</w:t>
            </w:r>
          </w:p>
        </w:tc>
        <w:tc>
          <w:tcPr>
            <w:tcW w:w="850" w:type="dxa"/>
          </w:tcPr>
          <w:p w14:paraId="45FF71B1" w14:textId="77777777" w:rsidR="00527F22" w:rsidRPr="00D15E9A" w:rsidRDefault="00527F22" w:rsidP="00527F22">
            <w:pPr>
              <w:ind w:left="57" w:right="57"/>
              <w:jc w:val="center"/>
              <w:rPr>
                <w:rFonts w:cs="Arial"/>
                <w:b/>
                <w:lang w:val="de-DE"/>
              </w:rPr>
            </w:pPr>
          </w:p>
        </w:tc>
        <w:tc>
          <w:tcPr>
            <w:tcW w:w="4394" w:type="dxa"/>
          </w:tcPr>
          <w:p w14:paraId="20FBA9DC" w14:textId="271D12F5" w:rsidR="00527F22" w:rsidRPr="00D15E9A" w:rsidRDefault="00527F22" w:rsidP="00527F22">
            <w:pPr>
              <w:pStyle w:val="Default"/>
              <w:ind w:left="57" w:right="57"/>
              <w:jc w:val="both"/>
              <w:rPr>
                <w:rFonts w:cs="Arial"/>
                <w:color w:val="auto"/>
                <w:sz w:val="20"/>
                <w:szCs w:val="20"/>
              </w:rPr>
            </w:pPr>
            <w:r w:rsidRPr="00D15E9A">
              <w:rPr>
                <w:rFonts w:cs="Arial"/>
                <w:color w:val="auto"/>
                <w:sz w:val="20"/>
                <w:szCs w:val="20"/>
              </w:rPr>
              <w:t>ai sensi degli artt. 46 e 47 del D.P.R. 445/2000,</w:t>
            </w:r>
            <w:r w:rsidR="00050F69" w:rsidRPr="00D15E9A">
              <w:rPr>
                <w:rFonts w:cs="Arial"/>
                <w:sz w:val="20"/>
                <w:szCs w:val="20"/>
              </w:rPr>
              <w:t xml:space="preserve"> consapevole della responsabilità penale cui può andare incontro in caso di affermazioni mendaci e delle relative sanzioni penali di cui all’art. 76 del DPR n. 445/2000</w:t>
            </w:r>
            <w:r w:rsidR="00F07394">
              <w:rPr>
                <w:rFonts w:cs="Arial"/>
                <w:sz w:val="20"/>
                <w:szCs w:val="20"/>
              </w:rPr>
              <w:t>:</w:t>
            </w:r>
          </w:p>
          <w:p w14:paraId="71B024B3" w14:textId="77777777" w:rsidR="00527F22" w:rsidRPr="00D15E9A" w:rsidRDefault="00527F22" w:rsidP="00527F22">
            <w:pPr>
              <w:pStyle w:val="Default"/>
              <w:ind w:left="57" w:right="57"/>
              <w:jc w:val="both"/>
              <w:rPr>
                <w:rFonts w:cs="Arial"/>
                <w:color w:val="auto"/>
                <w:sz w:val="20"/>
                <w:szCs w:val="20"/>
              </w:rPr>
            </w:pPr>
          </w:p>
          <w:p w14:paraId="0D7CE7AF" w14:textId="77777777" w:rsidR="00527F22" w:rsidRPr="00D15E9A" w:rsidRDefault="00527F22" w:rsidP="00527F22">
            <w:pPr>
              <w:pStyle w:val="Default"/>
              <w:ind w:left="57" w:right="57"/>
              <w:jc w:val="both"/>
              <w:rPr>
                <w:rFonts w:cs="Arial"/>
                <w:color w:val="auto"/>
                <w:sz w:val="20"/>
                <w:szCs w:val="20"/>
              </w:rPr>
            </w:pPr>
            <w:r w:rsidRPr="00D15E9A">
              <w:rPr>
                <w:rFonts w:cs="Arial"/>
                <w:color w:val="auto"/>
                <w:sz w:val="20"/>
                <w:szCs w:val="20"/>
              </w:rPr>
              <w:t>-</w:t>
            </w:r>
            <w:r w:rsidRPr="00D15E9A">
              <w:rPr>
                <w:rFonts w:cs="Arial"/>
                <w:color w:val="auto"/>
                <w:sz w:val="20"/>
                <w:szCs w:val="20"/>
              </w:rPr>
              <w:tab/>
              <w:t xml:space="preserve">che i settori di attività dell’Operatore Economico sono i seguenti: </w:t>
            </w:r>
            <w:r w:rsidRPr="00D15E9A">
              <w:fldChar w:fldCharType="begin">
                <w:ffData>
                  <w:name w:val="Testo8"/>
                  <w:enabled/>
                  <w:calcOnExit w:val="0"/>
                  <w:textInput/>
                </w:ffData>
              </w:fldChar>
            </w:r>
            <w:r w:rsidRPr="00D15E9A">
              <w:instrText xml:space="preserve"> FORMTEXT </w:instrText>
            </w:r>
            <w:r w:rsidRPr="00D15E9A">
              <w:fldChar w:fldCharType="separate"/>
            </w:r>
            <w:r w:rsidRPr="00D15E9A">
              <w:t> </w:t>
            </w:r>
            <w:r w:rsidRPr="00D15E9A">
              <w:t> </w:t>
            </w:r>
            <w:r w:rsidRPr="00D15E9A">
              <w:t> </w:t>
            </w:r>
            <w:r w:rsidRPr="00D15E9A">
              <w:t> </w:t>
            </w:r>
            <w:r w:rsidRPr="00D15E9A">
              <w:t> </w:t>
            </w:r>
            <w:r w:rsidRPr="00D15E9A">
              <w:fldChar w:fldCharType="end"/>
            </w:r>
            <w:r w:rsidRPr="00D15E9A">
              <w:rPr>
                <w:rFonts w:cs="Arial"/>
                <w:color w:val="auto"/>
                <w:sz w:val="20"/>
                <w:szCs w:val="20"/>
              </w:rPr>
              <w:t>;</w:t>
            </w:r>
          </w:p>
          <w:p w14:paraId="0BD0D368" w14:textId="77777777" w:rsidR="00527F22" w:rsidRPr="00D15E9A" w:rsidRDefault="00527F22" w:rsidP="00527F22">
            <w:pPr>
              <w:pStyle w:val="Default"/>
              <w:ind w:left="57" w:right="57"/>
              <w:jc w:val="both"/>
              <w:rPr>
                <w:rFonts w:cs="Arial"/>
                <w:color w:val="auto"/>
                <w:sz w:val="20"/>
                <w:szCs w:val="20"/>
              </w:rPr>
            </w:pPr>
            <w:r w:rsidRPr="00D15E9A">
              <w:rPr>
                <w:rFonts w:cs="Arial"/>
                <w:color w:val="auto"/>
                <w:sz w:val="20"/>
                <w:szCs w:val="20"/>
              </w:rPr>
              <w:t>-</w:t>
            </w:r>
            <w:r w:rsidRPr="00D15E9A">
              <w:rPr>
                <w:rFonts w:cs="Arial"/>
                <w:color w:val="auto"/>
                <w:sz w:val="20"/>
                <w:szCs w:val="20"/>
              </w:rPr>
              <w:tab/>
              <w:t xml:space="preserve">che l’Operatore Economico è iscritto nel seguente registro professionale o commerciale di cui all’allegato II.11 del D.Lgs. 36/2023: </w:t>
            </w:r>
            <w:r w:rsidRPr="00D15E9A">
              <w:fldChar w:fldCharType="begin">
                <w:ffData>
                  <w:name w:val="Testo8"/>
                  <w:enabled/>
                  <w:calcOnExit w:val="0"/>
                  <w:textInput/>
                </w:ffData>
              </w:fldChar>
            </w:r>
            <w:r w:rsidRPr="00D15E9A">
              <w:instrText xml:space="preserve"> FORMTEXT </w:instrText>
            </w:r>
            <w:r w:rsidRPr="00D15E9A">
              <w:fldChar w:fldCharType="separate"/>
            </w:r>
            <w:r w:rsidRPr="00D15E9A">
              <w:t> </w:t>
            </w:r>
            <w:r w:rsidRPr="00D15E9A">
              <w:t> </w:t>
            </w:r>
            <w:r w:rsidRPr="00D15E9A">
              <w:t> </w:t>
            </w:r>
            <w:r w:rsidRPr="00D15E9A">
              <w:t> </w:t>
            </w:r>
            <w:r w:rsidRPr="00D15E9A">
              <w:t> </w:t>
            </w:r>
            <w:r w:rsidRPr="00D15E9A">
              <w:fldChar w:fldCharType="end"/>
            </w:r>
            <w:r w:rsidRPr="00D15E9A">
              <w:rPr>
                <w:rFonts w:cs="Arial"/>
                <w:color w:val="auto"/>
                <w:sz w:val="20"/>
                <w:szCs w:val="20"/>
              </w:rPr>
              <w:t>;</w:t>
            </w:r>
          </w:p>
          <w:p w14:paraId="654B0469" w14:textId="77777777" w:rsidR="00527F22" w:rsidRPr="00D15E9A" w:rsidRDefault="00527F22" w:rsidP="00527F22">
            <w:pPr>
              <w:pStyle w:val="Default"/>
              <w:ind w:left="57" w:right="57"/>
              <w:jc w:val="both"/>
              <w:rPr>
                <w:rFonts w:cs="Arial"/>
                <w:color w:val="auto"/>
                <w:sz w:val="20"/>
                <w:szCs w:val="20"/>
              </w:rPr>
            </w:pPr>
            <w:r w:rsidRPr="00D15E9A">
              <w:rPr>
                <w:rFonts w:cs="Arial"/>
                <w:color w:val="auto"/>
                <w:sz w:val="20"/>
                <w:szCs w:val="20"/>
              </w:rPr>
              <w:t>-</w:t>
            </w:r>
            <w:r w:rsidRPr="00D15E9A">
              <w:rPr>
                <w:rFonts w:cs="Arial"/>
                <w:color w:val="auto"/>
                <w:sz w:val="20"/>
                <w:szCs w:val="20"/>
              </w:rPr>
              <w:tab/>
              <w:t xml:space="preserve">che l’Operatore Economico possiede le seguenti qualificazioni rilevanti ai fini dell’appalto in oggetto: </w:t>
            </w:r>
            <w:r w:rsidRPr="00D15E9A">
              <w:fldChar w:fldCharType="begin">
                <w:ffData>
                  <w:name w:val="Testo8"/>
                  <w:enabled/>
                  <w:calcOnExit w:val="0"/>
                  <w:textInput/>
                </w:ffData>
              </w:fldChar>
            </w:r>
            <w:r w:rsidRPr="00D15E9A">
              <w:instrText xml:space="preserve"> FORMTEXT </w:instrText>
            </w:r>
            <w:r w:rsidRPr="00D15E9A">
              <w:fldChar w:fldCharType="separate"/>
            </w:r>
            <w:r w:rsidRPr="00D15E9A">
              <w:t> </w:t>
            </w:r>
            <w:r w:rsidRPr="00D15E9A">
              <w:t> </w:t>
            </w:r>
            <w:r w:rsidRPr="00D15E9A">
              <w:t> </w:t>
            </w:r>
            <w:r w:rsidRPr="00D15E9A">
              <w:t> </w:t>
            </w:r>
            <w:r w:rsidRPr="00D15E9A">
              <w:t> </w:t>
            </w:r>
            <w:r w:rsidRPr="00D15E9A">
              <w:fldChar w:fldCharType="end"/>
            </w:r>
            <w:r w:rsidRPr="00D15E9A">
              <w:rPr>
                <w:rFonts w:cs="Arial"/>
                <w:color w:val="auto"/>
                <w:sz w:val="20"/>
                <w:szCs w:val="20"/>
              </w:rPr>
              <w:t>;</w:t>
            </w:r>
          </w:p>
          <w:p w14:paraId="09F522DD" w14:textId="77777777" w:rsidR="00527F22" w:rsidRDefault="00527F22" w:rsidP="00527F22">
            <w:pPr>
              <w:pStyle w:val="Default"/>
              <w:ind w:left="57" w:right="57"/>
              <w:jc w:val="both"/>
              <w:rPr>
                <w:rFonts w:cs="Arial"/>
                <w:color w:val="auto"/>
                <w:sz w:val="20"/>
                <w:szCs w:val="20"/>
              </w:rPr>
            </w:pPr>
            <w:r w:rsidRPr="00D15E9A">
              <w:rPr>
                <w:rFonts w:cs="Arial"/>
                <w:color w:val="auto"/>
                <w:sz w:val="20"/>
                <w:szCs w:val="20"/>
              </w:rPr>
              <w:t>-</w:t>
            </w:r>
            <w:r w:rsidRPr="00D15E9A">
              <w:rPr>
                <w:rFonts w:cs="Arial"/>
                <w:color w:val="auto"/>
                <w:sz w:val="20"/>
                <w:szCs w:val="20"/>
              </w:rPr>
              <w:tab/>
              <w:t xml:space="preserve">che l’Operatore Economico possiede la seguente esperienza professionale pregressa relativa all’oggetto dell’appalto: </w:t>
            </w:r>
            <w:r w:rsidRPr="00D15E9A">
              <w:fldChar w:fldCharType="begin">
                <w:ffData>
                  <w:name w:val="Testo8"/>
                  <w:enabled/>
                  <w:calcOnExit w:val="0"/>
                  <w:textInput/>
                </w:ffData>
              </w:fldChar>
            </w:r>
            <w:r w:rsidRPr="00D15E9A">
              <w:instrText xml:space="preserve"> FORMTEXT </w:instrText>
            </w:r>
            <w:r w:rsidRPr="00D15E9A">
              <w:fldChar w:fldCharType="separate"/>
            </w:r>
            <w:r w:rsidRPr="00D15E9A">
              <w:t> </w:t>
            </w:r>
            <w:r w:rsidRPr="00D15E9A">
              <w:t> </w:t>
            </w:r>
            <w:r w:rsidRPr="00D15E9A">
              <w:t> </w:t>
            </w:r>
            <w:r w:rsidRPr="00D15E9A">
              <w:t> </w:t>
            </w:r>
            <w:r w:rsidRPr="00D15E9A">
              <w:t> </w:t>
            </w:r>
            <w:r w:rsidRPr="00D15E9A">
              <w:fldChar w:fldCharType="end"/>
            </w:r>
            <w:r w:rsidRPr="00D15E9A">
              <w:rPr>
                <w:rFonts w:cs="Arial"/>
                <w:color w:val="auto"/>
                <w:sz w:val="20"/>
                <w:szCs w:val="20"/>
              </w:rPr>
              <w:t>;</w:t>
            </w:r>
          </w:p>
          <w:p w14:paraId="73B95BFA" w14:textId="77777777" w:rsidR="00527F22" w:rsidRPr="00815D20" w:rsidRDefault="00527F22" w:rsidP="00527F22">
            <w:pPr>
              <w:pStyle w:val="Default"/>
              <w:ind w:right="57"/>
              <w:jc w:val="both"/>
              <w:rPr>
                <w:b/>
                <w:bCs/>
                <w:color w:val="auto"/>
                <w:sz w:val="20"/>
                <w:szCs w:val="20"/>
              </w:rPr>
            </w:pPr>
          </w:p>
        </w:tc>
      </w:tr>
      <w:tr w:rsidR="00527F22" w:rsidRPr="0085016B" w14:paraId="7D5BE1E3" w14:textId="77777777" w:rsidTr="003765E2">
        <w:tc>
          <w:tcPr>
            <w:tcW w:w="4415" w:type="dxa"/>
          </w:tcPr>
          <w:p w14:paraId="646BBB21" w14:textId="3EB7648E" w:rsidR="00527F22" w:rsidRPr="00D15E9A" w:rsidRDefault="004F6B60" w:rsidP="00B22881">
            <w:pPr>
              <w:pStyle w:val="Default"/>
              <w:ind w:right="57"/>
              <w:jc w:val="center"/>
              <w:rPr>
                <w:b/>
                <w:bCs/>
                <w:color w:val="auto"/>
                <w:sz w:val="20"/>
                <w:szCs w:val="20"/>
              </w:rPr>
            </w:pPr>
            <w:r w:rsidRPr="00D15E9A">
              <w:rPr>
                <w:b/>
                <w:bCs/>
                <w:color w:val="auto"/>
                <w:sz w:val="20"/>
                <w:szCs w:val="20"/>
              </w:rPr>
              <w:t>BE</w:t>
            </w:r>
            <w:r w:rsidR="00A2699B" w:rsidRPr="00D15E9A">
              <w:rPr>
                <w:b/>
                <w:bCs/>
                <w:color w:val="auto"/>
                <w:sz w:val="20"/>
                <w:szCs w:val="20"/>
              </w:rPr>
              <w:t>ZEICHNET</w:t>
            </w:r>
          </w:p>
        </w:tc>
        <w:tc>
          <w:tcPr>
            <w:tcW w:w="850" w:type="dxa"/>
          </w:tcPr>
          <w:p w14:paraId="13F6BFED" w14:textId="77777777" w:rsidR="00527F22" w:rsidRPr="00815D20" w:rsidRDefault="00527F22" w:rsidP="00527F22">
            <w:pPr>
              <w:ind w:left="57" w:right="57"/>
              <w:jc w:val="center"/>
              <w:rPr>
                <w:rFonts w:cs="Arial"/>
                <w:b/>
                <w:lang w:val="it-IT"/>
              </w:rPr>
            </w:pPr>
          </w:p>
        </w:tc>
        <w:tc>
          <w:tcPr>
            <w:tcW w:w="4394" w:type="dxa"/>
          </w:tcPr>
          <w:p w14:paraId="7C2D9FE4" w14:textId="1FC002FE" w:rsidR="00527F22" w:rsidRPr="004C6C18" w:rsidRDefault="00527F22" w:rsidP="00527F22">
            <w:pPr>
              <w:pStyle w:val="Default"/>
              <w:ind w:left="57" w:right="57"/>
              <w:jc w:val="center"/>
              <w:rPr>
                <w:rFonts w:cs="Arial"/>
                <w:b/>
                <w:bCs/>
                <w:color w:val="auto"/>
                <w:sz w:val="20"/>
                <w:szCs w:val="20"/>
              </w:rPr>
            </w:pPr>
            <w:r w:rsidRPr="004C6C18">
              <w:rPr>
                <w:rFonts w:cs="Arial"/>
                <w:b/>
                <w:bCs/>
                <w:color w:val="auto"/>
                <w:sz w:val="20"/>
                <w:szCs w:val="20"/>
              </w:rPr>
              <w:t>INDIC</w:t>
            </w:r>
            <w:r>
              <w:rPr>
                <w:rFonts w:cs="Arial"/>
                <w:b/>
                <w:bCs/>
                <w:color w:val="auto"/>
                <w:sz w:val="20"/>
                <w:szCs w:val="20"/>
              </w:rPr>
              <w:t>A</w:t>
            </w:r>
          </w:p>
        </w:tc>
      </w:tr>
      <w:tr w:rsidR="00527F22" w:rsidRPr="0085016B" w14:paraId="7E40289B" w14:textId="77777777" w:rsidTr="003765E2">
        <w:tc>
          <w:tcPr>
            <w:tcW w:w="4415" w:type="dxa"/>
          </w:tcPr>
          <w:p w14:paraId="722BDF4E" w14:textId="77777777" w:rsidR="00527F22" w:rsidRPr="00D15E9A" w:rsidRDefault="00527F22" w:rsidP="00527F22">
            <w:pPr>
              <w:pStyle w:val="Default"/>
              <w:ind w:right="57"/>
              <w:jc w:val="both"/>
              <w:rPr>
                <w:b/>
                <w:bCs/>
                <w:color w:val="auto"/>
                <w:sz w:val="20"/>
                <w:szCs w:val="20"/>
                <w:lang w:val="de-DE"/>
              </w:rPr>
            </w:pPr>
          </w:p>
        </w:tc>
        <w:tc>
          <w:tcPr>
            <w:tcW w:w="850" w:type="dxa"/>
          </w:tcPr>
          <w:p w14:paraId="1822A2D5" w14:textId="77777777" w:rsidR="00527F22" w:rsidRPr="007A6237" w:rsidRDefault="00527F22" w:rsidP="00527F22">
            <w:pPr>
              <w:ind w:left="57" w:right="57"/>
              <w:jc w:val="center"/>
              <w:rPr>
                <w:rFonts w:cs="Arial"/>
                <w:b/>
                <w:lang w:val="de-DE"/>
              </w:rPr>
            </w:pPr>
          </w:p>
        </w:tc>
        <w:tc>
          <w:tcPr>
            <w:tcW w:w="4394" w:type="dxa"/>
          </w:tcPr>
          <w:p w14:paraId="03CD83A6" w14:textId="77777777" w:rsidR="00527F22" w:rsidRPr="004C6C18" w:rsidRDefault="00527F22" w:rsidP="00527F22">
            <w:pPr>
              <w:pStyle w:val="Default"/>
              <w:ind w:left="57" w:right="57"/>
              <w:jc w:val="center"/>
              <w:rPr>
                <w:rFonts w:cs="Arial"/>
                <w:b/>
                <w:bCs/>
                <w:color w:val="auto"/>
                <w:sz w:val="20"/>
                <w:szCs w:val="20"/>
              </w:rPr>
            </w:pPr>
          </w:p>
        </w:tc>
      </w:tr>
      <w:tr w:rsidR="00527F22" w:rsidRPr="00C97CC3" w14:paraId="7B141859" w14:textId="77777777" w:rsidTr="003765E2">
        <w:tc>
          <w:tcPr>
            <w:tcW w:w="4415" w:type="dxa"/>
          </w:tcPr>
          <w:p w14:paraId="624CF4EE" w14:textId="53EBF9E8" w:rsidR="00D55D6C" w:rsidRPr="00D15E9A" w:rsidRDefault="00D55D6C" w:rsidP="00B22881">
            <w:pPr>
              <w:pStyle w:val="Default"/>
              <w:ind w:left="57" w:right="57"/>
              <w:jc w:val="both"/>
              <w:rPr>
                <w:rFonts w:cs="Arial"/>
                <w:color w:val="auto"/>
                <w:sz w:val="20"/>
                <w:szCs w:val="20"/>
                <w:lang w:val="de-DE"/>
              </w:rPr>
            </w:pPr>
            <w:r w:rsidRPr="00D15E9A">
              <w:rPr>
                <w:rFonts w:cs="Arial"/>
                <w:color w:val="auto"/>
                <w:sz w:val="20"/>
                <w:szCs w:val="20"/>
                <w:lang w:val="de-DE"/>
              </w:rPr>
              <w:t>-</w:t>
            </w:r>
            <w:r w:rsidRPr="00D15E9A">
              <w:rPr>
                <w:rFonts w:cs="Arial"/>
                <w:color w:val="auto"/>
                <w:sz w:val="20"/>
                <w:szCs w:val="20"/>
                <w:lang w:val="de-DE"/>
              </w:rPr>
              <w:tab/>
              <w:t xml:space="preserve">die folgenden zusätzlichen </w:t>
            </w:r>
            <w:r w:rsidR="003A05D4" w:rsidRPr="00D15E9A">
              <w:rPr>
                <w:rFonts w:cs="Arial"/>
                <w:color w:val="auto"/>
                <w:sz w:val="20"/>
                <w:szCs w:val="20"/>
                <w:lang w:val="de-DE"/>
              </w:rPr>
              <w:t xml:space="preserve">und </w:t>
            </w:r>
            <w:r w:rsidR="00BD094B" w:rsidRPr="00D15E9A">
              <w:rPr>
                <w:lang w:val="de-DE"/>
              </w:rPr>
              <w:t xml:space="preserve"> </w:t>
            </w:r>
            <w:r w:rsidR="00BD094B" w:rsidRPr="00D15E9A">
              <w:rPr>
                <w:rFonts w:cs="Arial"/>
                <w:color w:val="auto"/>
                <w:sz w:val="20"/>
                <w:szCs w:val="20"/>
                <w:lang w:val="de-DE"/>
              </w:rPr>
              <w:t xml:space="preserve">eventuellen </w:t>
            </w:r>
            <w:r w:rsidR="003A05D4" w:rsidRPr="00D15E9A">
              <w:rPr>
                <w:rFonts w:cs="Arial"/>
                <w:color w:val="auto"/>
                <w:sz w:val="20"/>
                <w:szCs w:val="20"/>
                <w:lang w:val="de-DE"/>
              </w:rPr>
              <w:t xml:space="preserve"> </w:t>
            </w:r>
            <w:r w:rsidRPr="00D15E9A">
              <w:rPr>
                <w:rFonts w:cs="Arial"/>
                <w:color w:val="auto"/>
                <w:sz w:val="20"/>
                <w:szCs w:val="20"/>
                <w:lang w:val="de-DE"/>
              </w:rPr>
              <w:t xml:space="preserve">Elemente, aus denen die fachliche Eignung und </w:t>
            </w:r>
            <w:r w:rsidR="004947EE" w:rsidRPr="00D15E9A">
              <w:rPr>
                <w:rFonts w:cs="Arial"/>
                <w:color w:val="auto"/>
                <w:sz w:val="20"/>
                <w:szCs w:val="20"/>
                <w:lang w:val="de-DE"/>
              </w:rPr>
              <w:t xml:space="preserve">die </w:t>
            </w:r>
            <w:r w:rsidRPr="00D15E9A">
              <w:rPr>
                <w:rFonts w:cs="Arial"/>
                <w:color w:val="auto"/>
                <w:sz w:val="20"/>
                <w:szCs w:val="20"/>
                <w:lang w:val="de-DE"/>
              </w:rPr>
              <w:t>technische Kapazität des Wirtschafts</w:t>
            </w:r>
            <w:r w:rsidR="00AC49C8" w:rsidRPr="00D15E9A">
              <w:rPr>
                <w:rFonts w:cs="Arial"/>
                <w:color w:val="auto"/>
                <w:sz w:val="20"/>
                <w:szCs w:val="20"/>
                <w:lang w:val="de-DE"/>
              </w:rPr>
              <w:t>-</w:t>
            </w:r>
            <w:r w:rsidR="00AC3A38" w:rsidRPr="00D15E9A">
              <w:rPr>
                <w:rFonts w:cs="Arial"/>
                <w:color w:val="auto"/>
                <w:sz w:val="20"/>
                <w:szCs w:val="20"/>
                <w:lang w:val="de-DE"/>
              </w:rPr>
              <w:t>teilnehmer</w:t>
            </w:r>
            <w:r w:rsidRPr="00D15E9A">
              <w:rPr>
                <w:rFonts w:cs="Arial"/>
                <w:color w:val="auto"/>
                <w:sz w:val="20"/>
                <w:szCs w:val="20"/>
                <w:lang w:val="de-DE"/>
              </w:rPr>
              <w:t xml:space="preserve"> für die </w:t>
            </w:r>
            <w:r w:rsidR="00AC3A38" w:rsidRPr="00D15E9A">
              <w:rPr>
                <w:rFonts w:cs="Arial"/>
                <w:color w:val="auto"/>
                <w:sz w:val="20"/>
                <w:szCs w:val="20"/>
                <w:lang w:val="de-DE"/>
              </w:rPr>
              <w:t>Aus</w:t>
            </w:r>
            <w:r w:rsidRPr="00D15E9A">
              <w:rPr>
                <w:rFonts w:cs="Arial"/>
                <w:color w:val="auto"/>
                <w:sz w:val="20"/>
                <w:szCs w:val="20"/>
                <w:lang w:val="de-DE"/>
              </w:rPr>
              <w:t xml:space="preserve">führung des betreffenden Auftrags hervorgehen: </w:t>
            </w:r>
            <w:r w:rsidR="00B63EEE" w:rsidRPr="00D15E9A">
              <w:fldChar w:fldCharType="begin">
                <w:ffData>
                  <w:name w:val="Testo8"/>
                  <w:enabled/>
                  <w:calcOnExit w:val="0"/>
                  <w:textInput/>
                </w:ffData>
              </w:fldChar>
            </w:r>
            <w:r w:rsidR="00B63EEE" w:rsidRPr="00D15E9A">
              <w:rPr>
                <w:lang w:val="de-DE"/>
              </w:rPr>
              <w:instrText xml:space="preserve"> FORMTEXT </w:instrText>
            </w:r>
            <w:r w:rsidR="00B63EEE" w:rsidRPr="00D15E9A">
              <w:fldChar w:fldCharType="separate"/>
            </w:r>
            <w:r w:rsidR="00B63EEE" w:rsidRPr="00D15E9A">
              <w:t> </w:t>
            </w:r>
            <w:r w:rsidR="00B63EEE" w:rsidRPr="00D15E9A">
              <w:t> </w:t>
            </w:r>
            <w:r w:rsidR="00B63EEE" w:rsidRPr="00D15E9A">
              <w:t> </w:t>
            </w:r>
            <w:r w:rsidR="00B63EEE" w:rsidRPr="00D15E9A">
              <w:t> </w:t>
            </w:r>
            <w:r w:rsidR="00B63EEE" w:rsidRPr="00D15E9A">
              <w:t> </w:t>
            </w:r>
            <w:r w:rsidR="00B63EEE" w:rsidRPr="00D15E9A">
              <w:fldChar w:fldCharType="end"/>
            </w:r>
            <w:r w:rsidRPr="00D15E9A">
              <w:rPr>
                <w:rFonts w:cs="Arial"/>
                <w:color w:val="auto"/>
                <w:sz w:val="20"/>
                <w:szCs w:val="20"/>
                <w:lang w:val="de-DE"/>
              </w:rPr>
              <w:t>;</w:t>
            </w:r>
          </w:p>
          <w:p w14:paraId="15FFF9C5" w14:textId="3B242FB8" w:rsidR="00527F22" w:rsidRPr="00D15E9A" w:rsidRDefault="00D55D6C" w:rsidP="00B22881">
            <w:pPr>
              <w:pStyle w:val="Default"/>
              <w:ind w:left="57" w:right="57"/>
              <w:jc w:val="both"/>
              <w:rPr>
                <w:b/>
                <w:bCs/>
                <w:color w:val="auto"/>
                <w:sz w:val="20"/>
                <w:szCs w:val="20"/>
                <w:lang w:val="de-DE"/>
              </w:rPr>
            </w:pPr>
            <w:r w:rsidRPr="00D15E9A">
              <w:rPr>
                <w:rFonts w:cs="Arial"/>
                <w:color w:val="auto"/>
                <w:sz w:val="20"/>
                <w:szCs w:val="20"/>
                <w:lang w:val="de-DE"/>
              </w:rPr>
              <w:t>-</w:t>
            </w:r>
            <w:r w:rsidRPr="00D15E9A">
              <w:rPr>
                <w:rFonts w:cs="Arial"/>
                <w:color w:val="auto"/>
                <w:sz w:val="20"/>
                <w:szCs w:val="20"/>
                <w:lang w:val="de-DE"/>
              </w:rPr>
              <w:tab/>
              <w:t>die folgenden zusätzlichen</w:t>
            </w:r>
            <w:r w:rsidR="00277376" w:rsidRPr="00D15E9A">
              <w:rPr>
                <w:rFonts w:cs="Arial"/>
                <w:color w:val="auto"/>
                <w:sz w:val="20"/>
                <w:szCs w:val="20"/>
                <w:lang w:val="de-DE"/>
              </w:rPr>
              <w:t xml:space="preserve"> </w:t>
            </w:r>
            <w:r w:rsidR="0088669E" w:rsidRPr="00D15E9A">
              <w:rPr>
                <w:rFonts w:cs="Arial"/>
                <w:color w:val="auto"/>
                <w:sz w:val="20"/>
                <w:szCs w:val="20"/>
                <w:lang w:val="de-DE"/>
              </w:rPr>
              <w:t xml:space="preserve">und </w:t>
            </w:r>
            <w:r w:rsidR="00BD094B" w:rsidRPr="00D15E9A">
              <w:rPr>
                <w:lang w:val="de-DE"/>
              </w:rPr>
              <w:t xml:space="preserve"> </w:t>
            </w:r>
            <w:r w:rsidR="00BD094B" w:rsidRPr="00D15E9A">
              <w:rPr>
                <w:rFonts w:cs="Arial"/>
                <w:color w:val="auto"/>
                <w:sz w:val="20"/>
                <w:szCs w:val="20"/>
                <w:lang w:val="de-DE"/>
              </w:rPr>
              <w:t xml:space="preserve">eventuellen </w:t>
            </w:r>
            <w:r w:rsidRPr="00D15E9A">
              <w:rPr>
                <w:rFonts w:cs="Arial"/>
                <w:color w:val="auto"/>
                <w:sz w:val="20"/>
                <w:szCs w:val="20"/>
                <w:lang w:val="de-DE"/>
              </w:rPr>
              <w:t xml:space="preserve"> Elemente, aus denen das tatsächliche Interesse des Wirtschafts</w:t>
            </w:r>
            <w:r w:rsidR="00BD094B" w:rsidRPr="00D15E9A">
              <w:rPr>
                <w:rFonts w:cs="Arial"/>
                <w:color w:val="auto"/>
                <w:sz w:val="20"/>
                <w:szCs w:val="20"/>
                <w:lang w:val="de-DE"/>
              </w:rPr>
              <w:t>-</w:t>
            </w:r>
            <w:r w:rsidR="00413B77" w:rsidRPr="00D15E9A">
              <w:rPr>
                <w:rFonts w:cs="Arial"/>
                <w:color w:val="auto"/>
                <w:sz w:val="20"/>
                <w:szCs w:val="20"/>
                <w:lang w:val="de-DE"/>
              </w:rPr>
              <w:t>teilnehmer</w:t>
            </w:r>
            <w:r w:rsidR="00BD094B" w:rsidRPr="00D15E9A">
              <w:rPr>
                <w:rFonts w:cs="Arial"/>
                <w:color w:val="auto"/>
                <w:sz w:val="20"/>
                <w:szCs w:val="20"/>
                <w:lang w:val="de-DE"/>
              </w:rPr>
              <w:t>s</w:t>
            </w:r>
            <w:r w:rsidRPr="00D15E9A">
              <w:rPr>
                <w:rFonts w:cs="Arial"/>
                <w:color w:val="auto"/>
                <w:sz w:val="20"/>
                <w:szCs w:val="20"/>
                <w:lang w:val="de-DE"/>
              </w:rPr>
              <w:t xml:space="preserve"> an d</w:t>
            </w:r>
            <w:r w:rsidR="000105AB" w:rsidRPr="00D15E9A">
              <w:rPr>
                <w:rFonts w:cs="Arial"/>
                <w:color w:val="auto"/>
                <w:sz w:val="20"/>
                <w:szCs w:val="20"/>
                <w:lang w:val="de-DE"/>
              </w:rPr>
              <w:t>ie</w:t>
            </w:r>
            <w:r w:rsidRPr="00D15E9A">
              <w:rPr>
                <w:rFonts w:cs="Arial"/>
                <w:color w:val="auto"/>
                <w:sz w:val="20"/>
                <w:szCs w:val="20"/>
                <w:lang w:val="de-DE"/>
              </w:rPr>
              <w:t xml:space="preserve"> Vergabe des Auftrags hervorgeht: </w:t>
            </w:r>
            <w:r w:rsidR="00381C86" w:rsidRPr="00D15E9A">
              <w:fldChar w:fldCharType="begin">
                <w:ffData>
                  <w:name w:val="Testo8"/>
                  <w:enabled/>
                  <w:calcOnExit w:val="0"/>
                  <w:textInput/>
                </w:ffData>
              </w:fldChar>
            </w:r>
            <w:r w:rsidR="00381C86" w:rsidRPr="00D15E9A">
              <w:rPr>
                <w:lang w:val="de-DE"/>
              </w:rPr>
              <w:instrText xml:space="preserve"> FORMTEXT </w:instrText>
            </w:r>
            <w:r w:rsidR="00381C86" w:rsidRPr="00D15E9A">
              <w:fldChar w:fldCharType="separate"/>
            </w:r>
            <w:r w:rsidR="00381C86" w:rsidRPr="00D15E9A">
              <w:t> </w:t>
            </w:r>
            <w:r w:rsidR="00381C86" w:rsidRPr="00D15E9A">
              <w:t> </w:t>
            </w:r>
            <w:r w:rsidR="00381C86" w:rsidRPr="00D15E9A">
              <w:t> </w:t>
            </w:r>
            <w:r w:rsidR="00381C86" w:rsidRPr="00D15E9A">
              <w:t> </w:t>
            </w:r>
            <w:r w:rsidR="00381C86" w:rsidRPr="00D15E9A">
              <w:t> </w:t>
            </w:r>
            <w:r w:rsidR="00381C86" w:rsidRPr="00D15E9A">
              <w:fldChar w:fldCharType="end"/>
            </w:r>
            <w:r w:rsidRPr="00D15E9A">
              <w:rPr>
                <w:rFonts w:cs="Arial"/>
                <w:color w:val="auto"/>
                <w:sz w:val="20"/>
                <w:szCs w:val="20"/>
                <w:lang w:val="de-DE"/>
              </w:rPr>
              <w:t>;</w:t>
            </w:r>
          </w:p>
        </w:tc>
        <w:tc>
          <w:tcPr>
            <w:tcW w:w="850" w:type="dxa"/>
          </w:tcPr>
          <w:p w14:paraId="181DA74D" w14:textId="77777777" w:rsidR="00527F22" w:rsidRPr="007A6237" w:rsidRDefault="00527F22" w:rsidP="00527F22">
            <w:pPr>
              <w:ind w:left="57" w:right="57"/>
              <w:jc w:val="center"/>
              <w:rPr>
                <w:rFonts w:cs="Arial"/>
                <w:b/>
                <w:lang w:val="de-DE"/>
              </w:rPr>
            </w:pPr>
          </w:p>
        </w:tc>
        <w:tc>
          <w:tcPr>
            <w:tcW w:w="4394" w:type="dxa"/>
          </w:tcPr>
          <w:p w14:paraId="61DC8ACE" w14:textId="77777777" w:rsidR="00527F22" w:rsidRPr="004C6C18" w:rsidRDefault="00527F22" w:rsidP="00527F22">
            <w:pPr>
              <w:pStyle w:val="Default"/>
              <w:ind w:left="57" w:right="57"/>
              <w:jc w:val="both"/>
              <w:rPr>
                <w:rFonts w:cs="Arial"/>
                <w:color w:val="auto"/>
                <w:sz w:val="20"/>
                <w:szCs w:val="20"/>
              </w:rPr>
            </w:pPr>
            <w:r w:rsidRPr="004C6C18">
              <w:rPr>
                <w:rFonts w:cs="Arial"/>
                <w:color w:val="auto"/>
                <w:sz w:val="20"/>
                <w:szCs w:val="20"/>
              </w:rPr>
              <w:t>-</w:t>
            </w:r>
            <w:r w:rsidRPr="004C6C18">
              <w:rPr>
                <w:rFonts w:cs="Arial"/>
                <w:color w:val="auto"/>
                <w:sz w:val="20"/>
                <w:szCs w:val="20"/>
              </w:rPr>
              <w:tab/>
              <w:t xml:space="preserve">i seguenti ulteriori ed eventuali elementi da cui ricavare l’idoneità professionale e la capacità tecnica dell’Operatore Economico all’esecuzione dell’appalto in oggetto: </w:t>
            </w:r>
            <w:r w:rsidRPr="008A3518">
              <w:fldChar w:fldCharType="begin">
                <w:ffData>
                  <w:name w:val="Testo8"/>
                  <w:enabled/>
                  <w:calcOnExit w:val="0"/>
                  <w:textInput/>
                </w:ffData>
              </w:fldChar>
            </w:r>
            <w:r w:rsidRPr="008A3518">
              <w:instrText xml:space="preserve"> FORMTEXT </w:instrText>
            </w:r>
            <w:r w:rsidRPr="008A3518">
              <w:fldChar w:fldCharType="separate"/>
            </w:r>
            <w:r w:rsidRPr="008A3518">
              <w:t> </w:t>
            </w:r>
            <w:r w:rsidRPr="008A3518">
              <w:t> </w:t>
            </w:r>
            <w:r w:rsidRPr="008A3518">
              <w:t> </w:t>
            </w:r>
            <w:r w:rsidRPr="008A3518">
              <w:t> </w:t>
            </w:r>
            <w:r w:rsidRPr="008A3518">
              <w:t> </w:t>
            </w:r>
            <w:r w:rsidRPr="008A3518">
              <w:fldChar w:fldCharType="end"/>
            </w:r>
            <w:r w:rsidRPr="004C6C18">
              <w:rPr>
                <w:rFonts w:cs="Arial"/>
                <w:color w:val="auto"/>
                <w:sz w:val="20"/>
                <w:szCs w:val="20"/>
              </w:rPr>
              <w:t>;</w:t>
            </w:r>
          </w:p>
          <w:p w14:paraId="64C5E157" w14:textId="77777777" w:rsidR="00527F22" w:rsidRPr="004C6C18" w:rsidRDefault="00527F22" w:rsidP="00527F22">
            <w:pPr>
              <w:pStyle w:val="Default"/>
              <w:ind w:left="57" w:right="57"/>
              <w:jc w:val="both"/>
              <w:rPr>
                <w:rFonts w:cs="Arial"/>
                <w:color w:val="auto"/>
                <w:sz w:val="20"/>
                <w:szCs w:val="20"/>
              </w:rPr>
            </w:pPr>
            <w:r w:rsidRPr="004C6C18">
              <w:rPr>
                <w:rFonts w:cs="Arial"/>
                <w:color w:val="auto"/>
                <w:sz w:val="20"/>
                <w:szCs w:val="20"/>
              </w:rPr>
              <w:t>-</w:t>
            </w:r>
            <w:r w:rsidRPr="004C6C18">
              <w:rPr>
                <w:rFonts w:cs="Arial"/>
                <w:color w:val="auto"/>
                <w:sz w:val="20"/>
                <w:szCs w:val="20"/>
              </w:rPr>
              <w:tab/>
              <w:t xml:space="preserve">i seguenti ulteriori ed eventuali elementi da cui ricavare l’effettivo interesse dell’Operatore Economico all’affidamento dell’appalto: </w:t>
            </w:r>
            <w:r w:rsidRPr="008A3518">
              <w:fldChar w:fldCharType="begin">
                <w:ffData>
                  <w:name w:val="Testo8"/>
                  <w:enabled/>
                  <w:calcOnExit w:val="0"/>
                  <w:textInput/>
                </w:ffData>
              </w:fldChar>
            </w:r>
            <w:r w:rsidRPr="008A3518">
              <w:instrText xml:space="preserve"> FORMTEXT </w:instrText>
            </w:r>
            <w:r w:rsidRPr="008A3518">
              <w:fldChar w:fldCharType="separate"/>
            </w:r>
            <w:r w:rsidRPr="008A3518">
              <w:t> </w:t>
            </w:r>
            <w:r w:rsidRPr="008A3518">
              <w:t> </w:t>
            </w:r>
            <w:r w:rsidRPr="008A3518">
              <w:t> </w:t>
            </w:r>
            <w:r w:rsidRPr="008A3518">
              <w:t> </w:t>
            </w:r>
            <w:r w:rsidRPr="008A3518">
              <w:t> </w:t>
            </w:r>
            <w:r w:rsidRPr="008A3518">
              <w:fldChar w:fldCharType="end"/>
            </w:r>
            <w:r w:rsidRPr="004C6C18">
              <w:rPr>
                <w:rFonts w:cs="Arial"/>
                <w:color w:val="auto"/>
                <w:sz w:val="20"/>
                <w:szCs w:val="20"/>
              </w:rPr>
              <w:t>;</w:t>
            </w:r>
          </w:p>
          <w:p w14:paraId="44A7F94F" w14:textId="77777777" w:rsidR="00527F22" w:rsidRPr="00815D20" w:rsidRDefault="00527F22" w:rsidP="00527F22">
            <w:pPr>
              <w:pStyle w:val="Default"/>
              <w:ind w:right="57"/>
              <w:jc w:val="both"/>
              <w:rPr>
                <w:b/>
                <w:bCs/>
                <w:color w:val="auto"/>
                <w:sz w:val="20"/>
                <w:szCs w:val="20"/>
              </w:rPr>
            </w:pPr>
          </w:p>
        </w:tc>
      </w:tr>
      <w:tr w:rsidR="00527F22" w:rsidRPr="0085016B" w14:paraId="109302A3" w14:textId="77777777" w:rsidTr="003765E2">
        <w:tc>
          <w:tcPr>
            <w:tcW w:w="4415" w:type="dxa"/>
          </w:tcPr>
          <w:p w14:paraId="5BB2F522" w14:textId="2965D8C2" w:rsidR="00527F22" w:rsidRPr="00D15E9A" w:rsidRDefault="005E3A4F" w:rsidP="00B22881">
            <w:pPr>
              <w:pStyle w:val="Default"/>
              <w:ind w:right="57"/>
              <w:jc w:val="center"/>
              <w:rPr>
                <w:b/>
                <w:bCs/>
                <w:color w:val="auto"/>
                <w:sz w:val="20"/>
                <w:szCs w:val="20"/>
              </w:rPr>
            </w:pPr>
            <w:r w:rsidRPr="00D15E9A">
              <w:rPr>
                <w:b/>
                <w:bCs/>
                <w:color w:val="auto"/>
                <w:sz w:val="20"/>
                <w:szCs w:val="20"/>
              </w:rPr>
              <w:t>FÜGT BEI</w:t>
            </w:r>
          </w:p>
        </w:tc>
        <w:tc>
          <w:tcPr>
            <w:tcW w:w="850" w:type="dxa"/>
          </w:tcPr>
          <w:p w14:paraId="7B73058B" w14:textId="77777777" w:rsidR="00527F22" w:rsidRPr="00815D20" w:rsidRDefault="00527F22" w:rsidP="00527F22">
            <w:pPr>
              <w:ind w:left="57" w:right="57"/>
              <w:jc w:val="center"/>
              <w:rPr>
                <w:rFonts w:cs="Arial"/>
                <w:b/>
                <w:lang w:val="it-IT"/>
              </w:rPr>
            </w:pPr>
          </w:p>
        </w:tc>
        <w:tc>
          <w:tcPr>
            <w:tcW w:w="4394" w:type="dxa"/>
          </w:tcPr>
          <w:p w14:paraId="06A8B0CB" w14:textId="47B12536" w:rsidR="00527F22" w:rsidRPr="004C6C18" w:rsidRDefault="00527F22" w:rsidP="00527F22">
            <w:pPr>
              <w:pStyle w:val="Default"/>
              <w:ind w:left="57" w:right="57"/>
              <w:jc w:val="center"/>
              <w:rPr>
                <w:rFonts w:cs="Arial"/>
                <w:b/>
                <w:bCs/>
                <w:color w:val="auto"/>
                <w:sz w:val="20"/>
                <w:szCs w:val="20"/>
              </w:rPr>
            </w:pPr>
            <w:r w:rsidRPr="004C6C18">
              <w:rPr>
                <w:rFonts w:cs="Arial"/>
                <w:b/>
                <w:bCs/>
                <w:color w:val="auto"/>
                <w:sz w:val="20"/>
                <w:szCs w:val="20"/>
              </w:rPr>
              <w:t>ALLEG</w:t>
            </w:r>
            <w:r>
              <w:rPr>
                <w:rFonts w:cs="Arial"/>
                <w:b/>
                <w:bCs/>
                <w:color w:val="auto"/>
                <w:sz w:val="20"/>
                <w:szCs w:val="20"/>
              </w:rPr>
              <w:t>A</w:t>
            </w:r>
          </w:p>
        </w:tc>
      </w:tr>
      <w:tr w:rsidR="00527F22" w:rsidRPr="0085016B" w14:paraId="3CA7EB78" w14:textId="77777777" w:rsidTr="003765E2">
        <w:tc>
          <w:tcPr>
            <w:tcW w:w="4415" w:type="dxa"/>
          </w:tcPr>
          <w:p w14:paraId="2EFE980A" w14:textId="77777777" w:rsidR="00527F22" w:rsidRDefault="00527F22" w:rsidP="00527F22">
            <w:pPr>
              <w:pStyle w:val="Default"/>
              <w:ind w:right="57"/>
              <w:jc w:val="both"/>
              <w:rPr>
                <w:b/>
                <w:bCs/>
                <w:color w:val="auto"/>
                <w:sz w:val="20"/>
                <w:szCs w:val="20"/>
                <w:lang w:val="de-DE"/>
              </w:rPr>
            </w:pPr>
          </w:p>
        </w:tc>
        <w:tc>
          <w:tcPr>
            <w:tcW w:w="850" w:type="dxa"/>
          </w:tcPr>
          <w:p w14:paraId="781B95F7" w14:textId="77777777" w:rsidR="00527F22" w:rsidRPr="007A6237" w:rsidRDefault="00527F22" w:rsidP="00527F22">
            <w:pPr>
              <w:ind w:left="57" w:right="57"/>
              <w:jc w:val="center"/>
              <w:rPr>
                <w:rFonts w:cs="Arial"/>
                <w:b/>
                <w:lang w:val="de-DE"/>
              </w:rPr>
            </w:pPr>
          </w:p>
        </w:tc>
        <w:tc>
          <w:tcPr>
            <w:tcW w:w="4394" w:type="dxa"/>
          </w:tcPr>
          <w:p w14:paraId="555518DE" w14:textId="77777777" w:rsidR="00527F22" w:rsidRPr="004C6C18" w:rsidRDefault="00527F22" w:rsidP="00527F22">
            <w:pPr>
              <w:pStyle w:val="Default"/>
              <w:ind w:left="57" w:right="57"/>
              <w:jc w:val="center"/>
              <w:rPr>
                <w:rFonts w:cs="Arial"/>
                <w:b/>
                <w:bCs/>
                <w:color w:val="auto"/>
                <w:sz w:val="20"/>
                <w:szCs w:val="20"/>
              </w:rPr>
            </w:pPr>
          </w:p>
        </w:tc>
      </w:tr>
      <w:tr w:rsidR="00527F22" w:rsidRPr="00C97CC3" w14:paraId="58F65898" w14:textId="77777777" w:rsidTr="003765E2">
        <w:tc>
          <w:tcPr>
            <w:tcW w:w="4415" w:type="dxa"/>
          </w:tcPr>
          <w:p w14:paraId="4673C505" w14:textId="5AED7F74" w:rsidR="00527F22" w:rsidRPr="00B22881" w:rsidRDefault="00C37A71" w:rsidP="00B22881">
            <w:pPr>
              <w:pStyle w:val="Default"/>
              <w:ind w:right="57"/>
              <w:jc w:val="center"/>
              <w:rPr>
                <w:rFonts w:cs="Arial"/>
                <w:color w:val="auto"/>
                <w:sz w:val="20"/>
                <w:szCs w:val="20"/>
                <w:lang w:val="de-DE"/>
              </w:rPr>
            </w:pPr>
            <w:r w:rsidRPr="00B22881">
              <w:rPr>
                <w:rFonts w:cs="Arial"/>
                <w:color w:val="auto"/>
                <w:sz w:val="20"/>
                <w:szCs w:val="20"/>
                <w:lang w:val="de-DE"/>
              </w:rPr>
              <w:t>eine Kopie eines gültigen Ausweisdokuments.</w:t>
            </w:r>
          </w:p>
        </w:tc>
        <w:tc>
          <w:tcPr>
            <w:tcW w:w="850" w:type="dxa"/>
          </w:tcPr>
          <w:p w14:paraId="625A2C27" w14:textId="77777777" w:rsidR="00527F22" w:rsidRPr="007A6237" w:rsidRDefault="00527F22" w:rsidP="00527F22">
            <w:pPr>
              <w:ind w:left="57" w:right="57"/>
              <w:jc w:val="center"/>
              <w:rPr>
                <w:rFonts w:cs="Arial"/>
                <w:b/>
                <w:lang w:val="de-DE"/>
              </w:rPr>
            </w:pPr>
          </w:p>
        </w:tc>
        <w:tc>
          <w:tcPr>
            <w:tcW w:w="4394" w:type="dxa"/>
          </w:tcPr>
          <w:p w14:paraId="385CBE1E" w14:textId="7A0AD94A" w:rsidR="00527F22" w:rsidRPr="00B04061" w:rsidRDefault="00527F22" w:rsidP="00527F22">
            <w:pPr>
              <w:pStyle w:val="Default"/>
              <w:ind w:right="57"/>
              <w:jc w:val="both"/>
              <w:rPr>
                <w:b/>
                <w:bCs/>
                <w:color w:val="auto"/>
                <w:sz w:val="20"/>
                <w:szCs w:val="20"/>
              </w:rPr>
            </w:pPr>
            <w:r w:rsidRPr="004C6C18">
              <w:rPr>
                <w:rFonts w:cs="Arial"/>
                <w:color w:val="auto"/>
                <w:sz w:val="20"/>
                <w:szCs w:val="20"/>
              </w:rPr>
              <w:t>copia di documento di identità in corso di validità.</w:t>
            </w:r>
          </w:p>
        </w:tc>
      </w:tr>
      <w:tr w:rsidR="00527F22" w:rsidRPr="00C97CC3" w14:paraId="6985690E" w14:textId="77777777" w:rsidTr="003765E2">
        <w:tc>
          <w:tcPr>
            <w:tcW w:w="4415" w:type="dxa"/>
          </w:tcPr>
          <w:p w14:paraId="6CA9A8CC" w14:textId="7782F177" w:rsidR="00527F22" w:rsidRPr="00B22881" w:rsidRDefault="00527F22" w:rsidP="00527F22">
            <w:pPr>
              <w:pStyle w:val="Default"/>
              <w:ind w:right="57"/>
              <w:jc w:val="both"/>
              <w:rPr>
                <w:b/>
                <w:bCs/>
                <w:strike/>
                <w:color w:val="auto"/>
                <w:sz w:val="20"/>
                <w:szCs w:val="20"/>
              </w:rPr>
            </w:pPr>
          </w:p>
        </w:tc>
        <w:tc>
          <w:tcPr>
            <w:tcW w:w="850" w:type="dxa"/>
          </w:tcPr>
          <w:p w14:paraId="43BD97EA" w14:textId="77777777" w:rsidR="00527F22" w:rsidRPr="00B22881" w:rsidRDefault="00527F22" w:rsidP="00527F22">
            <w:pPr>
              <w:ind w:left="57" w:right="57"/>
              <w:jc w:val="center"/>
              <w:rPr>
                <w:rFonts w:cs="Arial"/>
                <w:b/>
                <w:lang w:val="it-IT"/>
              </w:rPr>
            </w:pPr>
          </w:p>
        </w:tc>
        <w:tc>
          <w:tcPr>
            <w:tcW w:w="4394" w:type="dxa"/>
          </w:tcPr>
          <w:p w14:paraId="5B79C4F2" w14:textId="657C7ACB" w:rsidR="00527F22" w:rsidRPr="00B22881" w:rsidRDefault="00527F22" w:rsidP="00527F22">
            <w:pPr>
              <w:pStyle w:val="Default"/>
              <w:ind w:right="57"/>
              <w:jc w:val="both"/>
              <w:rPr>
                <w:b/>
                <w:bCs/>
                <w:color w:val="auto"/>
                <w:sz w:val="20"/>
                <w:szCs w:val="20"/>
              </w:rPr>
            </w:pPr>
          </w:p>
        </w:tc>
      </w:tr>
      <w:tr w:rsidR="00C37A71" w:rsidRPr="003765E2" w:rsidDel="007A3CB6" w14:paraId="32709213" w14:textId="14451D53" w:rsidTr="003765E2">
        <w:trPr>
          <w:del w:id="54" w:author="Graciana Ines Caballero Arena" w:date="2025-02-17T08:11:00Z"/>
        </w:trPr>
        <w:tc>
          <w:tcPr>
            <w:tcW w:w="4415" w:type="dxa"/>
          </w:tcPr>
          <w:p w14:paraId="7C3BA8BB" w14:textId="4E60DE7A" w:rsidR="00C37A71" w:rsidRPr="00E33BAD" w:rsidDel="007A3CB6" w:rsidRDefault="00C37A71" w:rsidP="00C37A71">
            <w:pPr>
              <w:pStyle w:val="sche3"/>
              <w:tabs>
                <w:tab w:val="left" w:pos="426"/>
              </w:tabs>
              <w:rPr>
                <w:del w:id="55" w:author="Graciana Ines Caballero Arena" w:date="2025-02-17T08:11:00Z"/>
                <w:strike/>
                <w:highlight w:val="yellow"/>
                <w:lang w:val="de-DE"/>
              </w:rPr>
            </w:pPr>
            <w:del w:id="56" w:author="Graciana Ines Caballero Arena" w:date="2025-02-17T08:11:00Z">
              <w:r w:rsidRPr="004C6C18" w:rsidDel="007A3CB6">
                <w:rPr>
                  <w:noProof/>
                  <w:color w:val="00B050"/>
                  <w:lang w:val="it-IT"/>
                </w:rPr>
                <w:delText>[f</w:delText>
              </w:r>
              <w:r w:rsidR="00DD675C" w:rsidDel="007A3CB6">
                <w:rPr>
                  <w:noProof/>
                  <w:color w:val="00B050"/>
                  <w:lang w:val="it-IT"/>
                </w:rPr>
                <w:delText>akultativ</w:delText>
              </w:r>
              <w:r w:rsidRPr="004C6C18" w:rsidDel="007A3CB6">
                <w:rPr>
                  <w:noProof/>
                  <w:color w:val="00B050"/>
                  <w:lang w:val="it-IT"/>
                </w:rPr>
                <w:delText>]</w:delText>
              </w:r>
            </w:del>
          </w:p>
        </w:tc>
        <w:tc>
          <w:tcPr>
            <w:tcW w:w="850" w:type="dxa"/>
          </w:tcPr>
          <w:p w14:paraId="17C503E0" w14:textId="7543D45F" w:rsidR="00C37A71" w:rsidRPr="00E33BAD" w:rsidDel="007A3CB6" w:rsidRDefault="00C37A71" w:rsidP="00C37A71">
            <w:pPr>
              <w:ind w:left="57" w:right="57"/>
              <w:jc w:val="center"/>
              <w:rPr>
                <w:del w:id="57" w:author="Graciana Ines Caballero Arena" w:date="2025-02-17T08:11:00Z"/>
                <w:rFonts w:cs="Arial"/>
                <w:color w:val="00B050"/>
                <w:lang w:val="de-DE" w:eastAsia="it-IT"/>
              </w:rPr>
            </w:pPr>
          </w:p>
        </w:tc>
        <w:tc>
          <w:tcPr>
            <w:tcW w:w="4394" w:type="dxa"/>
          </w:tcPr>
          <w:p w14:paraId="7C325840" w14:textId="4D3F6651" w:rsidR="00C37A71" w:rsidRPr="004C6C18" w:rsidDel="007A3CB6" w:rsidRDefault="00C37A71" w:rsidP="00C37A71">
            <w:pPr>
              <w:pStyle w:val="sche3"/>
              <w:suppressAutoHyphens/>
              <w:autoSpaceDN/>
              <w:rPr>
                <w:del w:id="58" w:author="Graciana Ines Caballero Arena" w:date="2025-02-17T08:11:00Z"/>
                <w:noProof/>
                <w:color w:val="00B050"/>
                <w:lang w:val="it-IT"/>
              </w:rPr>
            </w:pPr>
            <w:del w:id="59" w:author="Graciana Ines Caballero Arena" w:date="2025-02-17T08:11:00Z">
              <w:r w:rsidRPr="004C6C18" w:rsidDel="007A3CB6">
                <w:rPr>
                  <w:noProof/>
                  <w:color w:val="00B050"/>
                  <w:lang w:val="it-IT"/>
                </w:rPr>
                <w:delText>[facoltativo]</w:delText>
              </w:r>
            </w:del>
          </w:p>
        </w:tc>
      </w:tr>
      <w:tr w:rsidR="00C37A71" w:rsidRPr="003765E2" w14:paraId="219601A8" w14:textId="77777777" w:rsidTr="003765E2">
        <w:tc>
          <w:tcPr>
            <w:tcW w:w="4415" w:type="dxa"/>
          </w:tcPr>
          <w:p w14:paraId="40BEE28A" w14:textId="77777777" w:rsidR="00C37A71" w:rsidRPr="00B52E96" w:rsidRDefault="00C37A71" w:rsidP="00C37A71">
            <w:pPr>
              <w:jc w:val="center"/>
              <w:rPr>
                <w:lang w:val="it-IT"/>
              </w:rPr>
            </w:pPr>
          </w:p>
        </w:tc>
        <w:tc>
          <w:tcPr>
            <w:tcW w:w="850" w:type="dxa"/>
          </w:tcPr>
          <w:p w14:paraId="7605A125" w14:textId="77777777" w:rsidR="00C37A71" w:rsidRPr="00B52E96" w:rsidRDefault="00C37A71" w:rsidP="00C37A71">
            <w:pPr>
              <w:ind w:left="57" w:right="57"/>
              <w:jc w:val="center"/>
              <w:rPr>
                <w:rFonts w:cs="Arial"/>
                <w:b/>
                <w:lang w:val="it-IT"/>
              </w:rPr>
            </w:pPr>
          </w:p>
        </w:tc>
        <w:tc>
          <w:tcPr>
            <w:tcW w:w="4394" w:type="dxa"/>
          </w:tcPr>
          <w:p w14:paraId="5104008D" w14:textId="77777777" w:rsidR="00C37A71" w:rsidRPr="00513874" w:rsidRDefault="00C37A71" w:rsidP="00C37A71">
            <w:pPr>
              <w:jc w:val="center"/>
              <w:rPr>
                <w:lang w:val="it-IT"/>
              </w:rPr>
            </w:pPr>
          </w:p>
        </w:tc>
      </w:tr>
      <w:tr w:rsidR="00C37A71" w:rsidRPr="003B6B30" w:rsidDel="00F61710" w14:paraId="40056380" w14:textId="79534FE1" w:rsidTr="003765E2">
        <w:trPr>
          <w:del w:id="60" w:author="Graciana Ines Caballero Arena" w:date="2025-02-18T09:53:00Z"/>
        </w:trPr>
        <w:tc>
          <w:tcPr>
            <w:tcW w:w="4415" w:type="dxa"/>
          </w:tcPr>
          <w:p w14:paraId="004314F5" w14:textId="7E81007A" w:rsidR="00C37A71" w:rsidRPr="00B22881" w:rsidDel="00F61710" w:rsidRDefault="00C37A71" w:rsidP="00C37A71">
            <w:pPr>
              <w:jc w:val="both"/>
              <w:rPr>
                <w:del w:id="61" w:author="Graciana Ines Caballero Arena" w:date="2025-02-18T09:53:00Z"/>
                <w:color w:val="FF0000"/>
                <w:lang w:val="it-IT"/>
              </w:rPr>
            </w:pPr>
            <w:del w:id="62" w:author="Graciana Ines Caballero Arena" w:date="2025-02-18T09:53:00Z">
              <w:r w:rsidRPr="00B22881" w:rsidDel="00F61710">
                <w:rPr>
                  <w:i/>
                  <w:color w:val="FF0000"/>
                  <w:lang w:val="it-IT"/>
                </w:rPr>
                <w:delText>Anlagen</w:delText>
              </w:r>
              <w:r w:rsidRPr="00B22881" w:rsidDel="00F61710">
                <w:rPr>
                  <w:color w:val="FF0000"/>
                  <w:lang w:val="it-IT"/>
                </w:rPr>
                <w:delText xml:space="preserve">: </w:delText>
              </w:r>
            </w:del>
          </w:p>
          <w:p w14:paraId="2887B36D" w14:textId="5B2CB660" w:rsidR="00C37A71" w:rsidRPr="00885569" w:rsidDel="00F61710" w:rsidRDefault="00236461" w:rsidP="00C37A71">
            <w:pPr>
              <w:pStyle w:val="Paragrafoelenco"/>
              <w:numPr>
                <w:ilvl w:val="0"/>
                <w:numId w:val="1"/>
              </w:numPr>
              <w:jc w:val="both"/>
              <w:rPr>
                <w:del w:id="63" w:author="Graciana Ines Caballero Arena" w:date="2025-02-18T09:53:00Z"/>
                <w:color w:val="FF0000"/>
                <w:lang w:val="de-DE"/>
              </w:rPr>
            </w:pPr>
            <w:del w:id="64" w:author="Graciana Ines Caballero Arena" w:date="2025-02-18T09:53:00Z">
              <w:r w:rsidRPr="00885569" w:rsidDel="00F61710">
                <w:rPr>
                  <w:color w:val="FF0000"/>
                  <w:lang w:val="de-DE"/>
                  <w:rPrChange w:id="65" w:author="Graciana Ines Caballero Arena" w:date="2025-02-13T14:39:00Z">
                    <w:rPr>
                      <w:lang w:val="de-DE"/>
                    </w:rPr>
                  </w:rPrChange>
                </w:rPr>
                <w:delText xml:space="preserve">Dokumentation zur Überprüfung der Erfüllung der Eignungsanforderungen und der besonderen Anforderungen, die für die </w:delText>
              </w:r>
              <w:r w:rsidRPr="00885569" w:rsidDel="00F61710">
                <w:rPr>
                  <w:color w:val="FF0000"/>
                  <w:lang w:val="de-DE"/>
                  <w:rPrChange w:id="66" w:author="Graciana Ines Caballero Arena" w:date="2025-02-13T14:39:00Z">
                    <w:rPr>
                      <w:lang w:val="de-DE"/>
                    </w:rPr>
                  </w:rPrChange>
                </w:rPr>
                <w:lastRenderedPageBreak/>
                <w:delText>betreffende Ausschreibung erforderlich sind</w:delText>
              </w:r>
              <w:r w:rsidR="00C97CC3" w:rsidRPr="00885569" w:rsidDel="00F61710">
                <w:rPr>
                  <w:rFonts w:cs="Arial"/>
                  <w:bCs/>
                  <w:strike/>
                  <w:color w:val="FF0000"/>
                  <w:lang w:val="de-DE"/>
                </w:rPr>
                <w:delText xml:space="preserve">, </w:delText>
              </w:r>
            </w:del>
          </w:p>
          <w:p w14:paraId="78FB2DD1" w14:textId="46B4E620" w:rsidR="00C37A71" w:rsidRPr="003B6B30" w:rsidDel="00F61710" w:rsidRDefault="00C37A71" w:rsidP="00C37A71">
            <w:pPr>
              <w:pStyle w:val="Paragrafoelenco"/>
              <w:numPr>
                <w:ilvl w:val="0"/>
                <w:numId w:val="1"/>
              </w:numPr>
              <w:jc w:val="both"/>
              <w:rPr>
                <w:del w:id="67" w:author="Graciana Ines Caballero Arena" w:date="2025-02-18T09:53:00Z"/>
                <w:lang w:val="it-IT"/>
              </w:rPr>
            </w:pPr>
            <w:del w:id="68" w:author="Graciana Ines Caballero Arena" w:date="2025-02-18T09:53:00Z">
              <w:r w:rsidRPr="003B6B30" w:rsidDel="00F61710">
                <w:rPr>
                  <w:color w:val="000000"/>
                  <w:lang w:val="it-IT"/>
                </w:rPr>
                <w:fldChar w:fldCharType="begin">
                  <w:ffData>
                    <w:name w:val="Text13"/>
                    <w:enabled/>
                    <w:calcOnExit w:val="0"/>
                    <w:textInput/>
                  </w:ffData>
                </w:fldChar>
              </w:r>
              <w:r w:rsidRPr="003B6B30" w:rsidDel="00F61710">
                <w:rPr>
                  <w:color w:val="000000"/>
                  <w:lang w:val="it-IT"/>
                </w:rPr>
                <w:delInstrText xml:space="preserve"> FORMTEXT </w:delInstrText>
              </w:r>
              <w:r w:rsidRPr="003B6B30" w:rsidDel="00F61710">
                <w:rPr>
                  <w:color w:val="000000"/>
                  <w:lang w:val="it-IT"/>
                </w:rPr>
              </w:r>
              <w:r w:rsidRPr="003B6B30" w:rsidDel="00F61710">
                <w:rPr>
                  <w:color w:val="000000"/>
                  <w:lang w:val="it-IT"/>
                </w:rPr>
                <w:fldChar w:fldCharType="separate"/>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fldChar w:fldCharType="end"/>
              </w:r>
            </w:del>
          </w:p>
        </w:tc>
        <w:tc>
          <w:tcPr>
            <w:tcW w:w="850" w:type="dxa"/>
          </w:tcPr>
          <w:p w14:paraId="5719B59E" w14:textId="24ED259B" w:rsidR="00C37A71" w:rsidRPr="003B6B30" w:rsidDel="00F61710" w:rsidRDefault="00C37A71" w:rsidP="00C37A71">
            <w:pPr>
              <w:ind w:left="57" w:right="57"/>
              <w:jc w:val="center"/>
              <w:rPr>
                <w:del w:id="69" w:author="Graciana Ines Caballero Arena" w:date="2025-02-18T09:53:00Z"/>
                <w:rFonts w:cs="Arial"/>
                <w:b/>
                <w:lang w:val="it-IT"/>
              </w:rPr>
            </w:pPr>
          </w:p>
        </w:tc>
        <w:tc>
          <w:tcPr>
            <w:tcW w:w="4394" w:type="dxa"/>
          </w:tcPr>
          <w:p w14:paraId="0063978E" w14:textId="7AF74A88" w:rsidR="00692BB7" w:rsidRPr="00692BB7" w:rsidDel="00F61710" w:rsidRDefault="00C37A71" w:rsidP="00692BB7">
            <w:pPr>
              <w:pStyle w:val="sche3"/>
              <w:suppressAutoHyphens/>
              <w:autoSpaceDN/>
              <w:rPr>
                <w:del w:id="70" w:author="Graciana Ines Caballero Arena" w:date="2025-02-18T09:53:00Z"/>
                <w:bCs/>
                <w:i/>
                <w:iCs/>
                <w:color w:val="FF0000"/>
                <w:u w:val="single"/>
                <w:lang w:val="it-IT"/>
              </w:rPr>
            </w:pPr>
            <w:del w:id="71" w:author="Graciana Ines Caballero Arena" w:date="2025-02-18T09:53:00Z">
              <w:r w:rsidRPr="00692BB7" w:rsidDel="00F61710">
                <w:rPr>
                  <w:bCs/>
                  <w:i/>
                  <w:iCs/>
                  <w:color w:val="FF0000"/>
                  <w:u w:val="single"/>
                  <w:lang w:val="it-IT"/>
                </w:rPr>
                <w:delText>Allegati:</w:delText>
              </w:r>
            </w:del>
          </w:p>
          <w:p w14:paraId="2C570823" w14:textId="1205E27D" w:rsidR="00C97CC3" w:rsidRPr="00C97CC3" w:rsidDel="00F61710" w:rsidRDefault="004148AA" w:rsidP="00C37A71">
            <w:pPr>
              <w:pStyle w:val="sche3"/>
              <w:numPr>
                <w:ilvl w:val="0"/>
                <w:numId w:val="1"/>
              </w:numPr>
              <w:suppressAutoHyphens/>
              <w:autoSpaceDN/>
              <w:rPr>
                <w:del w:id="72" w:author="Graciana Ines Caballero Arena" w:date="2025-02-18T09:53:00Z"/>
                <w:b/>
                <w:u w:val="single"/>
                <w:lang w:val="it-IT"/>
              </w:rPr>
            </w:pPr>
            <w:del w:id="73" w:author="Graciana Ines Caballero Arena" w:date="2025-02-18T09:53:00Z">
              <w:r w:rsidDel="00F61710">
                <w:rPr>
                  <w:color w:val="FF0000"/>
                  <w:lang w:val="it-IT"/>
                </w:rPr>
                <w:delText>Documentazione utile per la verifica della sussi</w:delText>
              </w:r>
              <w:r w:rsidR="002361D0" w:rsidDel="00F61710">
                <w:rPr>
                  <w:color w:val="FF0000"/>
                  <w:lang w:val="it-IT"/>
                </w:rPr>
                <w:delText>s</w:delText>
              </w:r>
              <w:r w:rsidDel="00F61710">
                <w:rPr>
                  <w:color w:val="FF0000"/>
                  <w:lang w:val="it-IT"/>
                </w:rPr>
                <w:delText>tenza dei requisti di idoneitá e requisiti di ordine speciale richiesti per l’appalto in oggetto</w:delText>
              </w:r>
            </w:del>
          </w:p>
          <w:p w14:paraId="6B94A185" w14:textId="09D9886C" w:rsidR="00C37A71" w:rsidRPr="003B6B30" w:rsidDel="00F61710" w:rsidRDefault="00C37A71" w:rsidP="00C37A71">
            <w:pPr>
              <w:pStyle w:val="sche3"/>
              <w:numPr>
                <w:ilvl w:val="0"/>
                <w:numId w:val="1"/>
              </w:numPr>
              <w:suppressAutoHyphens/>
              <w:autoSpaceDN/>
              <w:rPr>
                <w:del w:id="74" w:author="Graciana Ines Caballero Arena" w:date="2025-02-18T09:53:00Z"/>
                <w:b/>
                <w:u w:val="single"/>
                <w:lang w:val="it-IT"/>
              </w:rPr>
            </w:pPr>
            <w:del w:id="75" w:author="Graciana Ines Caballero Arena" w:date="2025-02-18T09:53:00Z">
              <w:r w:rsidRPr="003B6B30" w:rsidDel="00F61710">
                <w:rPr>
                  <w:color w:val="000000"/>
                  <w:lang w:val="it-IT"/>
                </w:rPr>
                <w:lastRenderedPageBreak/>
                <w:fldChar w:fldCharType="begin">
                  <w:ffData>
                    <w:name w:val="Text13"/>
                    <w:enabled/>
                    <w:calcOnExit w:val="0"/>
                    <w:textInput/>
                  </w:ffData>
                </w:fldChar>
              </w:r>
              <w:r w:rsidRPr="003B6B30" w:rsidDel="00F61710">
                <w:rPr>
                  <w:color w:val="000000"/>
                  <w:lang w:val="it-IT"/>
                </w:rPr>
                <w:delInstrText xml:space="preserve"> FORMTEXT </w:delInstrText>
              </w:r>
              <w:r w:rsidRPr="003B6B30" w:rsidDel="00F61710">
                <w:rPr>
                  <w:color w:val="000000"/>
                  <w:lang w:val="it-IT"/>
                </w:rPr>
              </w:r>
              <w:r w:rsidRPr="003B6B30" w:rsidDel="00F61710">
                <w:rPr>
                  <w:color w:val="000000"/>
                  <w:lang w:val="it-IT"/>
                </w:rPr>
                <w:fldChar w:fldCharType="separate"/>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delText> </w:delText>
              </w:r>
              <w:r w:rsidRPr="003B6B30" w:rsidDel="00F61710">
                <w:rPr>
                  <w:color w:val="000000"/>
                  <w:lang w:val="it-IT"/>
                </w:rPr>
                <w:fldChar w:fldCharType="end"/>
              </w:r>
            </w:del>
          </w:p>
        </w:tc>
      </w:tr>
      <w:tr w:rsidR="00C37A71" w:rsidRPr="00FD1A4C" w14:paraId="78E994CB" w14:textId="77777777" w:rsidTr="003765E2">
        <w:tc>
          <w:tcPr>
            <w:tcW w:w="4415" w:type="dxa"/>
          </w:tcPr>
          <w:p w14:paraId="77A96EE4" w14:textId="77777777" w:rsidR="00C37A71" w:rsidRDefault="00C37A71" w:rsidP="00163F0E">
            <w:pPr>
              <w:jc w:val="center"/>
              <w:rPr>
                <w:ins w:id="76" w:author="Graciana Ines Caballero Arena" w:date="2025-02-18T09:53:00Z"/>
                <w:u w:val="single"/>
                <w:lang w:val="it-IT"/>
              </w:rPr>
            </w:pPr>
          </w:p>
          <w:p w14:paraId="17C761F8" w14:textId="77777777" w:rsidR="00F61710" w:rsidRDefault="00F61710" w:rsidP="00163F0E">
            <w:pPr>
              <w:jc w:val="center"/>
              <w:rPr>
                <w:ins w:id="77" w:author="Graciana Ines Caballero Arena" w:date="2025-02-18T09:53:00Z"/>
                <w:u w:val="single"/>
                <w:lang w:val="it-IT"/>
              </w:rPr>
            </w:pPr>
          </w:p>
          <w:p w14:paraId="29C70CD4" w14:textId="3A1020CE" w:rsidR="00F61710" w:rsidRPr="00B22881" w:rsidRDefault="00F61710" w:rsidP="00163F0E">
            <w:pPr>
              <w:jc w:val="center"/>
              <w:rPr>
                <w:u w:val="single"/>
                <w:lang w:val="it-IT"/>
              </w:rPr>
            </w:pPr>
          </w:p>
        </w:tc>
        <w:tc>
          <w:tcPr>
            <w:tcW w:w="850" w:type="dxa"/>
          </w:tcPr>
          <w:p w14:paraId="5443E6FF" w14:textId="77777777" w:rsidR="00C37A71" w:rsidRPr="00FD1A4C" w:rsidRDefault="00C37A71" w:rsidP="00C37A71">
            <w:pPr>
              <w:ind w:left="57" w:right="57"/>
              <w:jc w:val="center"/>
              <w:rPr>
                <w:rFonts w:cs="Arial"/>
                <w:b/>
                <w:lang w:val="it-IT"/>
              </w:rPr>
            </w:pPr>
          </w:p>
        </w:tc>
        <w:tc>
          <w:tcPr>
            <w:tcW w:w="4394" w:type="dxa"/>
          </w:tcPr>
          <w:p w14:paraId="4C01B780" w14:textId="77777777" w:rsidR="00C37A71" w:rsidRPr="00FD1A4C" w:rsidRDefault="00C37A71" w:rsidP="00C37A71">
            <w:pPr>
              <w:pStyle w:val="sche3"/>
              <w:suppressAutoHyphens/>
              <w:autoSpaceDN/>
              <w:rPr>
                <w:bCs/>
                <w:i/>
                <w:iCs/>
                <w:u w:val="single"/>
                <w:lang w:val="it-IT"/>
              </w:rPr>
            </w:pPr>
          </w:p>
        </w:tc>
      </w:tr>
      <w:tr w:rsidR="00C37A71" w:rsidRPr="00692BB7" w14:paraId="6AC748F1" w14:textId="77777777" w:rsidTr="003765E2">
        <w:tc>
          <w:tcPr>
            <w:tcW w:w="4415" w:type="dxa"/>
          </w:tcPr>
          <w:p w14:paraId="7498064C" w14:textId="77777777" w:rsidR="00C37A71" w:rsidRPr="00D15E9A" w:rsidRDefault="00C37A71" w:rsidP="00C37A71">
            <w:pPr>
              <w:jc w:val="center"/>
              <w:rPr>
                <w:strike/>
                <w:lang w:val="it-IT"/>
              </w:rPr>
            </w:pPr>
          </w:p>
        </w:tc>
        <w:tc>
          <w:tcPr>
            <w:tcW w:w="850" w:type="dxa"/>
          </w:tcPr>
          <w:p w14:paraId="073682E8" w14:textId="77777777" w:rsidR="00C37A71" w:rsidRPr="00D15E9A" w:rsidRDefault="00C37A71" w:rsidP="00C37A71">
            <w:pPr>
              <w:ind w:left="57" w:right="57"/>
              <w:jc w:val="center"/>
              <w:rPr>
                <w:rFonts w:cs="Arial"/>
                <w:b/>
                <w:strike/>
                <w:lang w:val="it-IT"/>
              </w:rPr>
            </w:pPr>
          </w:p>
        </w:tc>
        <w:tc>
          <w:tcPr>
            <w:tcW w:w="4394" w:type="dxa"/>
          </w:tcPr>
          <w:p w14:paraId="5148A3F8" w14:textId="77777777" w:rsidR="00C37A71" w:rsidRPr="00D15E9A" w:rsidRDefault="00C37A71" w:rsidP="00C37A71">
            <w:pPr>
              <w:pStyle w:val="sche3"/>
              <w:suppressAutoHyphens/>
              <w:autoSpaceDN/>
              <w:rPr>
                <w:bCs/>
                <w:i/>
                <w:iCs/>
                <w:strike/>
                <w:u w:val="single"/>
                <w:lang w:val="it-IT"/>
              </w:rPr>
            </w:pPr>
          </w:p>
        </w:tc>
      </w:tr>
      <w:tr w:rsidR="00C37A71" w:rsidRPr="00713814" w14:paraId="5B260D7F" w14:textId="77777777" w:rsidTr="003765E2">
        <w:tc>
          <w:tcPr>
            <w:tcW w:w="4415" w:type="dxa"/>
          </w:tcPr>
          <w:p w14:paraId="33FE3425" w14:textId="77777777" w:rsidR="00C37A71" w:rsidRPr="00FD1A4C" w:rsidRDefault="00C37A71" w:rsidP="00C37A71">
            <w:pPr>
              <w:jc w:val="center"/>
              <w:rPr>
                <w:lang w:val="de-DE"/>
              </w:rPr>
            </w:pPr>
            <w:r>
              <w:rPr>
                <w:lang w:val="de-DE"/>
              </w:rPr>
              <w:t>Der gesetzliche Vertreter/</w:t>
            </w:r>
            <w:r w:rsidRPr="00FD1A4C">
              <w:rPr>
                <w:lang w:val="de-DE"/>
              </w:rPr>
              <w:t>Bevollmächtigte</w:t>
            </w:r>
          </w:p>
          <w:p w14:paraId="3A2347C8" w14:textId="77777777" w:rsidR="00C37A71" w:rsidRPr="00FD1A4C" w:rsidRDefault="00C37A71" w:rsidP="00C37A71">
            <w:pPr>
              <w:jc w:val="center"/>
              <w:rPr>
                <w:u w:val="single"/>
              </w:rPr>
            </w:pPr>
            <w:r w:rsidRPr="00FD1A4C">
              <w:rPr>
                <w:u w:val="single"/>
              </w:rPr>
              <w:fldChar w:fldCharType="begin">
                <w:ffData>
                  <w:name w:val="Testo80"/>
                  <w:enabled/>
                  <w:calcOnExit w:val="0"/>
                  <w:textInput/>
                </w:ffData>
              </w:fldChar>
            </w:r>
            <w:r w:rsidRPr="00FD1A4C">
              <w:rPr>
                <w:u w:val="single"/>
              </w:rPr>
              <w:instrText xml:space="preserve"> FORMTEXT </w:instrText>
            </w:r>
            <w:r w:rsidRPr="00FD1A4C">
              <w:rPr>
                <w:u w:val="single"/>
              </w:rPr>
            </w:r>
            <w:r w:rsidRPr="00FD1A4C">
              <w:rPr>
                <w:u w:val="single"/>
              </w:rPr>
              <w:fldChar w:fldCharType="separate"/>
            </w:r>
            <w:r w:rsidRPr="00FD1A4C">
              <w:rPr>
                <w:u w:val="single"/>
              </w:rPr>
              <w:t> </w:t>
            </w:r>
            <w:r w:rsidRPr="00FD1A4C">
              <w:rPr>
                <w:u w:val="single"/>
              </w:rPr>
              <w:t> </w:t>
            </w:r>
            <w:r w:rsidRPr="00FD1A4C">
              <w:rPr>
                <w:u w:val="single"/>
              </w:rPr>
              <w:t> </w:t>
            </w:r>
            <w:r w:rsidRPr="00FD1A4C">
              <w:rPr>
                <w:u w:val="single"/>
              </w:rPr>
              <w:t> </w:t>
            </w:r>
            <w:r w:rsidRPr="00FD1A4C">
              <w:rPr>
                <w:u w:val="single"/>
              </w:rPr>
              <w:t> </w:t>
            </w:r>
            <w:r w:rsidRPr="00FD1A4C">
              <w:rPr>
                <w:u w:val="single"/>
              </w:rPr>
              <w:fldChar w:fldCharType="end"/>
            </w:r>
          </w:p>
          <w:p w14:paraId="7685A369" w14:textId="77777777" w:rsidR="00C37A71" w:rsidRPr="00FD1A4C" w:rsidRDefault="00C37A71" w:rsidP="00C37A71">
            <w:pPr>
              <w:pStyle w:val="Default"/>
              <w:ind w:left="57" w:right="57"/>
              <w:jc w:val="center"/>
              <w:rPr>
                <w:rFonts w:cs="Arial"/>
                <w:color w:val="auto"/>
                <w:sz w:val="18"/>
                <w:szCs w:val="18"/>
                <w:lang w:val="de-DE"/>
              </w:rPr>
            </w:pPr>
            <w:r w:rsidRPr="00FD1A4C">
              <w:rPr>
                <w:sz w:val="18"/>
                <w:szCs w:val="18"/>
                <w:lang w:val="de-DE"/>
              </w:rPr>
              <w:t>(mit digitaler Unterschrift unterzeichnet)</w:t>
            </w:r>
          </w:p>
        </w:tc>
        <w:tc>
          <w:tcPr>
            <w:tcW w:w="850" w:type="dxa"/>
          </w:tcPr>
          <w:p w14:paraId="1B271E4E" w14:textId="77777777" w:rsidR="00C37A71" w:rsidRDefault="00C37A71" w:rsidP="00C37A71">
            <w:pPr>
              <w:ind w:left="57" w:right="57"/>
              <w:jc w:val="center"/>
              <w:rPr>
                <w:ins w:id="78" w:author="Graciana Ines Caballero Arena" w:date="2025-02-18T09:53:00Z"/>
                <w:rFonts w:cs="Arial"/>
                <w:b/>
                <w:lang w:val="de-DE"/>
              </w:rPr>
            </w:pPr>
          </w:p>
          <w:p w14:paraId="29C3FDA3" w14:textId="77777777" w:rsidR="00F61710" w:rsidRDefault="00F61710" w:rsidP="00C37A71">
            <w:pPr>
              <w:ind w:left="57" w:right="57"/>
              <w:jc w:val="center"/>
              <w:rPr>
                <w:ins w:id="79" w:author="Graciana Ines Caballero Arena" w:date="2025-02-18T09:53:00Z"/>
                <w:rFonts w:cs="Arial"/>
                <w:b/>
                <w:lang w:val="de-DE"/>
              </w:rPr>
            </w:pPr>
          </w:p>
          <w:p w14:paraId="3D6FD60C" w14:textId="77777777" w:rsidR="00F61710" w:rsidRDefault="00F61710" w:rsidP="00C37A71">
            <w:pPr>
              <w:ind w:left="57" w:right="57"/>
              <w:jc w:val="center"/>
              <w:rPr>
                <w:ins w:id="80" w:author="Graciana Ines Caballero Arena" w:date="2025-02-18T09:53:00Z"/>
                <w:rFonts w:cs="Arial"/>
                <w:b/>
                <w:lang w:val="de-DE"/>
              </w:rPr>
            </w:pPr>
          </w:p>
          <w:p w14:paraId="11DB0118" w14:textId="77777777" w:rsidR="00F61710" w:rsidRDefault="00F61710" w:rsidP="00C37A71">
            <w:pPr>
              <w:ind w:left="57" w:right="57"/>
              <w:jc w:val="center"/>
              <w:rPr>
                <w:ins w:id="81" w:author="Graciana Ines Caballero Arena" w:date="2025-02-18T09:53:00Z"/>
                <w:rFonts w:cs="Arial"/>
                <w:b/>
                <w:lang w:val="de-DE"/>
              </w:rPr>
            </w:pPr>
          </w:p>
          <w:p w14:paraId="4EFB94B5" w14:textId="77777777" w:rsidR="00F61710" w:rsidRDefault="00F61710" w:rsidP="00C37A71">
            <w:pPr>
              <w:ind w:left="57" w:right="57"/>
              <w:jc w:val="center"/>
              <w:rPr>
                <w:ins w:id="82" w:author="Graciana Ines Caballero Arena" w:date="2025-02-18T09:53:00Z"/>
                <w:rFonts w:cs="Arial"/>
                <w:b/>
                <w:lang w:val="de-DE"/>
              </w:rPr>
            </w:pPr>
          </w:p>
          <w:p w14:paraId="12BAE9C8" w14:textId="77777777" w:rsidR="00F61710" w:rsidRDefault="00F61710" w:rsidP="00C37A71">
            <w:pPr>
              <w:ind w:left="57" w:right="57"/>
              <w:jc w:val="center"/>
              <w:rPr>
                <w:ins w:id="83" w:author="Graciana Ines Caballero Arena" w:date="2025-02-18T09:53:00Z"/>
                <w:rFonts w:cs="Arial"/>
                <w:b/>
                <w:lang w:val="de-DE"/>
              </w:rPr>
            </w:pPr>
          </w:p>
          <w:p w14:paraId="5BFC9333" w14:textId="77777777" w:rsidR="00F61710" w:rsidRDefault="00F61710" w:rsidP="00C37A71">
            <w:pPr>
              <w:ind w:left="57" w:right="57"/>
              <w:jc w:val="center"/>
              <w:rPr>
                <w:ins w:id="84" w:author="Graciana Ines Caballero Arena" w:date="2025-02-18T09:53:00Z"/>
                <w:rFonts w:cs="Arial"/>
                <w:b/>
                <w:lang w:val="de-DE"/>
              </w:rPr>
            </w:pPr>
          </w:p>
          <w:p w14:paraId="5C6D296E" w14:textId="77777777" w:rsidR="00F61710" w:rsidRDefault="00F61710" w:rsidP="00C37A71">
            <w:pPr>
              <w:ind w:left="57" w:right="57"/>
              <w:jc w:val="center"/>
              <w:rPr>
                <w:ins w:id="85" w:author="Graciana Ines Caballero Arena" w:date="2025-02-18T09:53:00Z"/>
                <w:rFonts w:cs="Arial"/>
                <w:b/>
                <w:lang w:val="de-DE"/>
              </w:rPr>
            </w:pPr>
          </w:p>
          <w:p w14:paraId="10996E92" w14:textId="77777777" w:rsidR="00F61710" w:rsidRDefault="00F61710" w:rsidP="00C37A71">
            <w:pPr>
              <w:ind w:left="57" w:right="57"/>
              <w:jc w:val="center"/>
              <w:rPr>
                <w:ins w:id="86" w:author="Graciana Ines Caballero Arena" w:date="2025-02-18T09:53:00Z"/>
                <w:rFonts w:cs="Arial"/>
                <w:b/>
                <w:lang w:val="de-DE"/>
              </w:rPr>
            </w:pPr>
          </w:p>
          <w:p w14:paraId="7FDAF897" w14:textId="62DB42AA" w:rsidR="00F61710" w:rsidRPr="00FD1A4C" w:rsidRDefault="00F61710" w:rsidP="00C37A71">
            <w:pPr>
              <w:ind w:left="57" w:right="57"/>
              <w:jc w:val="center"/>
              <w:rPr>
                <w:rFonts w:cs="Arial"/>
                <w:b/>
                <w:lang w:val="de-DE"/>
              </w:rPr>
            </w:pPr>
          </w:p>
        </w:tc>
        <w:tc>
          <w:tcPr>
            <w:tcW w:w="4394" w:type="dxa"/>
          </w:tcPr>
          <w:p w14:paraId="0E7FA608" w14:textId="77777777" w:rsidR="00C37A71" w:rsidRPr="00FD1A4C" w:rsidRDefault="00C37A71" w:rsidP="00C37A71">
            <w:pPr>
              <w:jc w:val="center"/>
              <w:rPr>
                <w:lang w:val="it-IT"/>
              </w:rPr>
            </w:pPr>
            <w:r w:rsidRPr="00FD1A4C">
              <w:rPr>
                <w:lang w:val="it-IT"/>
              </w:rPr>
              <w:t>Il legale rappresentante / il procuratore</w:t>
            </w:r>
          </w:p>
          <w:p w14:paraId="5211270B" w14:textId="77777777" w:rsidR="00C37A71" w:rsidRPr="00FD1A4C" w:rsidRDefault="00C37A71" w:rsidP="00C37A71">
            <w:pPr>
              <w:jc w:val="center"/>
              <w:rPr>
                <w:u w:val="single"/>
              </w:rPr>
            </w:pPr>
            <w:r w:rsidRPr="00FD1A4C">
              <w:rPr>
                <w:u w:val="single"/>
              </w:rPr>
              <w:fldChar w:fldCharType="begin">
                <w:ffData>
                  <w:name w:val="Testo78"/>
                  <w:enabled/>
                  <w:calcOnExit w:val="0"/>
                  <w:textInput/>
                </w:ffData>
              </w:fldChar>
            </w:r>
            <w:r w:rsidRPr="00FD1A4C">
              <w:rPr>
                <w:u w:val="single"/>
              </w:rPr>
              <w:instrText xml:space="preserve"> FORMTEXT </w:instrText>
            </w:r>
            <w:r w:rsidRPr="00FD1A4C">
              <w:rPr>
                <w:u w:val="single"/>
              </w:rPr>
            </w:r>
            <w:r w:rsidRPr="00FD1A4C">
              <w:rPr>
                <w:u w:val="single"/>
              </w:rPr>
              <w:fldChar w:fldCharType="separate"/>
            </w:r>
            <w:r w:rsidRPr="00FD1A4C">
              <w:rPr>
                <w:u w:val="single"/>
              </w:rPr>
              <w:t> </w:t>
            </w:r>
            <w:r w:rsidRPr="00FD1A4C">
              <w:rPr>
                <w:u w:val="single"/>
              </w:rPr>
              <w:t> </w:t>
            </w:r>
            <w:r w:rsidRPr="00FD1A4C">
              <w:rPr>
                <w:u w:val="single"/>
              </w:rPr>
              <w:t> </w:t>
            </w:r>
            <w:r w:rsidRPr="00FD1A4C">
              <w:rPr>
                <w:u w:val="single"/>
              </w:rPr>
              <w:t> </w:t>
            </w:r>
            <w:r w:rsidRPr="00FD1A4C">
              <w:rPr>
                <w:u w:val="single"/>
              </w:rPr>
              <w:t> </w:t>
            </w:r>
            <w:r w:rsidRPr="00FD1A4C">
              <w:rPr>
                <w:u w:val="single"/>
              </w:rPr>
              <w:fldChar w:fldCharType="end"/>
            </w:r>
          </w:p>
          <w:p w14:paraId="7713BC4A" w14:textId="77777777" w:rsidR="00C37A71" w:rsidRPr="00513874" w:rsidRDefault="00C37A71" w:rsidP="00C37A71">
            <w:pPr>
              <w:jc w:val="center"/>
              <w:rPr>
                <w:sz w:val="18"/>
                <w:szCs w:val="18"/>
                <w:lang w:val="it-IT"/>
              </w:rPr>
            </w:pPr>
            <w:r w:rsidRPr="00FD1A4C">
              <w:rPr>
                <w:sz w:val="18"/>
                <w:szCs w:val="18"/>
                <w:lang w:val="it-IT"/>
              </w:rPr>
              <w:t>(sottoscritto con firma digitale)</w:t>
            </w:r>
          </w:p>
          <w:p w14:paraId="4B2B6748" w14:textId="77777777" w:rsidR="00C37A71" w:rsidRPr="00713814" w:rsidRDefault="00C37A71" w:rsidP="00C37A71">
            <w:pPr>
              <w:pStyle w:val="Default"/>
              <w:ind w:left="57" w:right="57"/>
              <w:jc w:val="both"/>
              <w:rPr>
                <w:rFonts w:cs="Arial"/>
                <w:color w:val="auto"/>
                <w:sz w:val="20"/>
                <w:szCs w:val="20"/>
                <w:lang w:val="de-DE"/>
              </w:rPr>
            </w:pPr>
          </w:p>
        </w:tc>
      </w:tr>
    </w:tbl>
    <w:p w14:paraId="31FD64E4" w14:textId="5706267B" w:rsidR="00637BDF" w:rsidRPr="00D15E9A" w:rsidDel="00F61710" w:rsidRDefault="00637BDF">
      <w:pPr>
        <w:rPr>
          <w:del w:id="87" w:author="Graciana Ines Caballero Arena" w:date="2025-02-18T09:53:00Z"/>
          <w:rFonts w:cs="Arial"/>
          <w:strike/>
          <w:lang w:val="de-DE"/>
        </w:rPr>
      </w:pPr>
    </w:p>
    <w:p w14:paraId="76C47294" w14:textId="6640366B" w:rsidR="00D15E9A" w:rsidDel="001B7957" w:rsidRDefault="00D15E9A" w:rsidP="00D15E9A">
      <w:pPr>
        <w:rPr>
          <w:del w:id="88" w:author="Graciana Ines Caballero Arena" w:date="2025-02-17T09:46:00Z"/>
          <w:rFonts w:cs="Arial"/>
          <w:b/>
          <w:bCs/>
          <w:i/>
          <w:iCs/>
          <w:noProof w:val="0"/>
          <w:sz w:val="18"/>
          <w:szCs w:val="18"/>
          <w:lang w:val="it-IT" w:eastAsia="ar-SA"/>
        </w:rPr>
      </w:pPr>
    </w:p>
    <w:p w14:paraId="696C986A" w14:textId="487486C7" w:rsidR="00D15E9A" w:rsidRPr="00646D50" w:rsidDel="001B7957" w:rsidRDefault="00D15E9A" w:rsidP="00D15E9A">
      <w:pPr>
        <w:rPr>
          <w:del w:id="89" w:author="Graciana Ines Caballero Arena" w:date="2025-02-17T09:46:00Z"/>
          <w:rFonts w:cs="Arial"/>
          <w:b/>
          <w:bCs/>
          <w:i/>
          <w:iCs/>
          <w:noProof w:val="0"/>
          <w:sz w:val="18"/>
          <w:szCs w:val="18"/>
          <w:lang w:val="it-IT" w:eastAsia="ar-SA"/>
        </w:rPr>
      </w:pPr>
    </w:p>
    <w:p w14:paraId="06201612" w14:textId="42482F02" w:rsidR="00D15E9A" w:rsidRPr="00646D50" w:rsidRDefault="00D15E9A" w:rsidP="00D15E9A">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ind w:left="284" w:hanging="284"/>
        <w:jc w:val="center"/>
        <w:rPr>
          <w:rFonts w:cs="Arial"/>
          <w:b/>
          <w:bCs/>
          <w:i/>
          <w:iCs/>
          <w:noProof w:val="0"/>
          <w:sz w:val="18"/>
          <w:szCs w:val="18"/>
          <w:lang w:val="it-IT" w:eastAsia="ar-SA"/>
        </w:rPr>
      </w:pPr>
      <w:r w:rsidRPr="00646D50">
        <w:rPr>
          <w:rFonts w:cs="Arial"/>
          <w:b/>
          <w:bCs/>
          <w:i/>
          <w:iCs/>
          <w:noProof w:val="0"/>
          <w:sz w:val="18"/>
          <w:szCs w:val="18"/>
          <w:lang w:val="it-IT" w:eastAsia="ar-SA"/>
        </w:rPr>
        <w:t>INFORMATIVA IN MATERIA DI PROTEZIONE DEI DATI PERSONALI</w:t>
      </w:r>
      <w:ins w:id="90" w:author="Graciana Ines Caballero Arena" w:date="2025-02-17T08:14:00Z">
        <w:r w:rsidR="007A3CB6">
          <w:rPr>
            <w:rFonts w:cs="Arial"/>
            <w:b/>
            <w:bCs/>
            <w:i/>
            <w:iCs/>
            <w:noProof w:val="0"/>
            <w:sz w:val="18"/>
            <w:szCs w:val="18"/>
            <w:lang w:val="it-IT" w:eastAsia="ar-SA"/>
          </w:rPr>
          <w:t xml:space="preserve"> </w:t>
        </w:r>
      </w:ins>
    </w:p>
    <w:p w14:paraId="17FB51CF" w14:textId="77777777" w:rsidR="00D15E9A" w:rsidRPr="00646D50" w:rsidRDefault="00D15E9A" w:rsidP="00D15E9A">
      <w:pPr>
        <w:suppressAutoHyphens/>
        <w:jc w:val="both"/>
        <w:rPr>
          <w:rFonts w:cs="Arial"/>
          <w:b/>
          <w:bCs/>
          <w:i/>
          <w:iCs/>
          <w:noProof w:val="0"/>
          <w:sz w:val="18"/>
          <w:szCs w:val="18"/>
          <w:lang w:val="it-IT" w:eastAsia="ar-SA"/>
        </w:rPr>
      </w:pPr>
    </w:p>
    <w:p w14:paraId="651A1152" w14:textId="77777777" w:rsidR="001B7957" w:rsidRPr="001B7957" w:rsidRDefault="001B7957" w:rsidP="001B7957">
      <w:pPr>
        <w:widowControl w:val="0"/>
        <w:autoSpaceDE w:val="0"/>
        <w:autoSpaceDN w:val="0"/>
        <w:jc w:val="both"/>
        <w:rPr>
          <w:ins w:id="91" w:author="Graciana Ines Caballero Arena" w:date="2025-02-17T09:45:00Z"/>
        </w:rPr>
      </w:pPr>
      <w:ins w:id="92" w:author="Graciana Ines Caballero Arena" w:date="2025-02-17T09:45:00Z">
        <w:r w:rsidRPr="001B7957">
          <w:rPr>
            <w:b/>
            <w:bCs/>
          </w:rPr>
          <w:t>Titolare dei trattamenti</w:t>
        </w:r>
        <w:r w:rsidRPr="001B7957">
          <w:t xml:space="preserve"> </w:t>
        </w:r>
      </w:ins>
    </w:p>
    <w:p w14:paraId="34176276" w14:textId="77777777" w:rsidR="001B7957" w:rsidRPr="001B7957" w:rsidRDefault="001B7957" w:rsidP="001B7957">
      <w:pPr>
        <w:widowControl w:val="0"/>
        <w:autoSpaceDE w:val="0"/>
        <w:autoSpaceDN w:val="0"/>
        <w:jc w:val="both"/>
        <w:rPr>
          <w:ins w:id="93" w:author="Graciana Ines Caballero Arena" w:date="2025-02-17T09:45:00Z"/>
        </w:rPr>
      </w:pPr>
      <w:ins w:id="94" w:author="Graciana Ines Caballero Arena" w:date="2025-02-17T09:45:00Z">
        <w:r w:rsidRPr="001B7957">
          <w:t xml:space="preserve">Il titolare dei trattamenti è eco center S.p.A., con sede in Bolzano, via Lungo Isarco Destro, 21 A. </w:t>
        </w:r>
      </w:ins>
    </w:p>
    <w:p w14:paraId="00292363" w14:textId="77777777" w:rsidR="001B7957" w:rsidRPr="001B7957" w:rsidRDefault="001B7957" w:rsidP="001B7957">
      <w:pPr>
        <w:widowControl w:val="0"/>
        <w:autoSpaceDE w:val="0"/>
        <w:autoSpaceDN w:val="0"/>
        <w:jc w:val="both"/>
        <w:rPr>
          <w:ins w:id="95" w:author="Graciana Ines Caballero Arena" w:date="2025-02-17T09:45:00Z"/>
        </w:rPr>
      </w:pPr>
      <w:ins w:id="96" w:author="Graciana Ines Caballero Arena" w:date="2025-02-17T09:45:00Z">
        <w:r w:rsidRPr="001B7957">
          <w:rPr>
            <w:b/>
            <w:bCs/>
          </w:rPr>
          <w:t>Responsabile della Protezione dei Dati</w:t>
        </w:r>
        <w:r w:rsidRPr="001B7957">
          <w:t xml:space="preserve"> </w:t>
        </w:r>
      </w:ins>
    </w:p>
    <w:p w14:paraId="453F2A43" w14:textId="77777777" w:rsidR="001B7957" w:rsidRPr="001B7957" w:rsidRDefault="001B7957" w:rsidP="001B7957">
      <w:pPr>
        <w:widowControl w:val="0"/>
        <w:autoSpaceDE w:val="0"/>
        <w:autoSpaceDN w:val="0"/>
        <w:jc w:val="both"/>
        <w:rPr>
          <w:ins w:id="97" w:author="Graciana Ines Caballero Arena" w:date="2025-02-17T09:45:00Z"/>
        </w:rPr>
      </w:pPr>
      <w:ins w:id="98" w:author="Graciana Ines Caballero Arena" w:date="2025-02-17T09:45:00Z">
        <w:r w:rsidRPr="001B7957">
          <w:t xml:space="preserve">eco center ha nominato il Responsabile della Protezione dei Dati, il cui contatto di posta elettronica è </w:t>
        </w:r>
        <w:r w:rsidRPr="001B7957">
          <w:fldChar w:fldCharType="begin"/>
        </w:r>
        <w:r w:rsidRPr="001B7957">
          <w:instrText xml:space="preserve"> HYPERLINK "mailto:dpo@eco-center.it" </w:instrText>
        </w:r>
        <w:r w:rsidRPr="001B7957">
          <w:fldChar w:fldCharType="separate"/>
        </w:r>
        <w:r w:rsidRPr="001B7957">
          <w:rPr>
            <w:color w:val="0000FF"/>
            <w:u w:val="single"/>
          </w:rPr>
          <w:t>dpo@eco-center.it</w:t>
        </w:r>
        <w:r w:rsidRPr="001B7957">
          <w:fldChar w:fldCharType="end"/>
        </w:r>
        <w:r w:rsidRPr="001B7957">
          <w:t xml:space="preserve">. </w:t>
        </w:r>
      </w:ins>
    </w:p>
    <w:p w14:paraId="23452702" w14:textId="77777777" w:rsidR="001B7957" w:rsidRPr="001B7957" w:rsidRDefault="001B7957" w:rsidP="001B7957">
      <w:pPr>
        <w:widowControl w:val="0"/>
        <w:autoSpaceDE w:val="0"/>
        <w:autoSpaceDN w:val="0"/>
        <w:jc w:val="both"/>
        <w:rPr>
          <w:ins w:id="99" w:author="Graciana Ines Caballero Arena" w:date="2025-02-17T09:45:00Z"/>
        </w:rPr>
      </w:pPr>
      <w:ins w:id="100" w:author="Graciana Ines Caballero Arena" w:date="2025-02-17T09:45:00Z">
        <w:r w:rsidRPr="001B7957">
          <w:rPr>
            <w:b/>
            <w:bCs/>
          </w:rPr>
          <w:t>Finalità del trattamento</w:t>
        </w:r>
      </w:ins>
    </w:p>
    <w:p w14:paraId="2EF63159" w14:textId="77777777" w:rsidR="001B7957" w:rsidRPr="001B7957" w:rsidRDefault="001B7957" w:rsidP="001B7957">
      <w:pPr>
        <w:widowControl w:val="0"/>
        <w:autoSpaceDE w:val="0"/>
        <w:autoSpaceDN w:val="0"/>
        <w:jc w:val="both"/>
        <w:rPr>
          <w:ins w:id="101" w:author="Graciana Ines Caballero Arena" w:date="2025-02-17T09:45:00Z"/>
        </w:rPr>
      </w:pPr>
      <w:ins w:id="102" w:author="Graciana Ines Caballero Arena" w:date="2025-02-17T09:45:00Z">
        <w:r w:rsidRPr="001B7957">
          <w:t xml:space="preserve">I dati da lei forniti nel presente modulo verranno trattati esclusivamente per lo svolgimento di funzioni istituzionali nei limiti stabiliti dalla legge e dai regolamenti. </w:t>
        </w:r>
      </w:ins>
    </w:p>
    <w:p w14:paraId="35CFF0F5" w14:textId="77777777" w:rsidR="001B7957" w:rsidRPr="001B7957" w:rsidRDefault="001B7957" w:rsidP="001B7957">
      <w:pPr>
        <w:widowControl w:val="0"/>
        <w:autoSpaceDE w:val="0"/>
        <w:autoSpaceDN w:val="0"/>
        <w:jc w:val="both"/>
        <w:rPr>
          <w:ins w:id="103" w:author="Graciana Ines Caballero Arena" w:date="2025-02-17T09:45:00Z"/>
          <w:b/>
          <w:bCs/>
        </w:rPr>
      </w:pPr>
      <w:ins w:id="104" w:author="Graciana Ines Caballero Arena" w:date="2025-02-17T09:45:00Z">
        <w:r w:rsidRPr="001B7957">
          <w:rPr>
            <w:b/>
            <w:bCs/>
          </w:rPr>
          <w:t>Conseguenze in caso di rifiuto</w:t>
        </w:r>
      </w:ins>
    </w:p>
    <w:p w14:paraId="055BC7BE" w14:textId="77777777" w:rsidR="001B7957" w:rsidRPr="001B7957" w:rsidRDefault="001B7957" w:rsidP="001B7957">
      <w:pPr>
        <w:widowControl w:val="0"/>
        <w:autoSpaceDE w:val="0"/>
        <w:autoSpaceDN w:val="0"/>
        <w:jc w:val="both"/>
        <w:rPr>
          <w:ins w:id="105" w:author="Graciana Ines Caballero Arena" w:date="2025-02-17T09:45:00Z"/>
        </w:rPr>
      </w:pPr>
      <w:ins w:id="106" w:author="Graciana Ines Caballero Arena" w:date="2025-02-17T09:45:00Z">
        <w:r w:rsidRPr="001B7957">
          <w:t xml:space="preserve">Il mancato conferimento dei suoi dati personali comporterà la mancata assegnazione dell’incarico. </w:t>
        </w:r>
      </w:ins>
    </w:p>
    <w:p w14:paraId="2D0A643E" w14:textId="77777777" w:rsidR="001B7957" w:rsidRPr="001B7957" w:rsidRDefault="001B7957" w:rsidP="001B7957">
      <w:pPr>
        <w:widowControl w:val="0"/>
        <w:autoSpaceDE w:val="0"/>
        <w:autoSpaceDN w:val="0"/>
        <w:jc w:val="both"/>
        <w:rPr>
          <w:ins w:id="107" w:author="Graciana Ines Caballero Arena" w:date="2025-02-17T09:45:00Z"/>
        </w:rPr>
      </w:pPr>
      <w:ins w:id="108" w:author="Graciana Ines Caballero Arena" w:date="2025-02-17T09:45:00Z">
        <w:r w:rsidRPr="001B7957">
          <w:rPr>
            <w:b/>
            <w:bCs/>
          </w:rPr>
          <w:t>Destinatari esterni al titolare</w:t>
        </w:r>
      </w:ins>
    </w:p>
    <w:p w14:paraId="02B47C6A" w14:textId="77777777" w:rsidR="001B7957" w:rsidRPr="001B7957" w:rsidRDefault="001B7957" w:rsidP="001B7957">
      <w:pPr>
        <w:widowControl w:val="0"/>
        <w:autoSpaceDE w:val="0"/>
        <w:autoSpaceDN w:val="0"/>
        <w:jc w:val="both"/>
        <w:rPr>
          <w:ins w:id="109" w:author="Graciana Ines Caballero Arena" w:date="2025-02-17T09:45:00Z"/>
        </w:rPr>
      </w:pPr>
      <w:ins w:id="110" w:author="Graciana Ines Caballero Arena" w:date="2025-02-17T09:45:00Z">
        <w:r w:rsidRPr="001B7957">
          <w:t xml:space="preserve">La comunicazione dei suoi dati personali ad Enti pubblici è ammessa solo se prevista da norme di legge o di regolamento o se risulta necessaria per lo svolgimento di funzioni istituzionali. I suoi dati personali (dati anagrafici) saranno pubblicati, secondo le norme regolanti la pubblicità degli atti amministrativi, sul sito internet eco center. </w:t>
        </w:r>
      </w:ins>
    </w:p>
    <w:p w14:paraId="61159279" w14:textId="77777777" w:rsidR="001B7957" w:rsidRPr="001B7957" w:rsidRDefault="001B7957" w:rsidP="001B7957">
      <w:pPr>
        <w:widowControl w:val="0"/>
        <w:autoSpaceDE w:val="0"/>
        <w:autoSpaceDN w:val="0"/>
        <w:jc w:val="both"/>
        <w:rPr>
          <w:ins w:id="111" w:author="Graciana Ines Caballero Arena" w:date="2025-02-17T09:45:00Z"/>
        </w:rPr>
      </w:pPr>
      <w:ins w:id="112" w:author="Graciana Ines Caballero Arena" w:date="2025-02-17T09:45:00Z">
        <w:r w:rsidRPr="001B7957">
          <w:rPr>
            <w:b/>
            <w:bCs/>
          </w:rPr>
          <w:t>Tempi di conservazione dati</w:t>
        </w:r>
        <w:r w:rsidRPr="001B7957">
          <w:t xml:space="preserve"> </w:t>
        </w:r>
      </w:ins>
    </w:p>
    <w:p w14:paraId="13A10CFF" w14:textId="77777777" w:rsidR="001B7957" w:rsidRPr="001B7957" w:rsidRDefault="001B7957" w:rsidP="001B7957">
      <w:pPr>
        <w:widowControl w:val="0"/>
        <w:autoSpaceDE w:val="0"/>
        <w:autoSpaceDN w:val="0"/>
        <w:jc w:val="both"/>
        <w:rPr>
          <w:ins w:id="113" w:author="Graciana Ines Caballero Arena" w:date="2025-02-17T09:45:00Z"/>
        </w:rPr>
      </w:pPr>
      <w:ins w:id="114" w:author="Graciana Ines Caballero Arena" w:date="2025-02-17T09:45:00Z">
        <w:r w:rsidRPr="001B7957">
          <w:t xml:space="preserve">Il trattamento dei suoi dati personali avverrà per la durata necessaria alla estinzione delle obbligazioni contrattualmente assunte e dei conseguenti adempimenti di legge. Tali dati saranno quindi conservati in coerenza con le finalità indicate, salvo una sua espressa richiesta di cancellazione, qualora la cancellazione di taluni dati personali non sia impedita da obblighi di legge. </w:t>
        </w:r>
      </w:ins>
    </w:p>
    <w:p w14:paraId="247C3F5F" w14:textId="77777777" w:rsidR="001B7957" w:rsidRPr="001B7957" w:rsidRDefault="001B7957" w:rsidP="001B7957">
      <w:pPr>
        <w:widowControl w:val="0"/>
        <w:autoSpaceDE w:val="0"/>
        <w:autoSpaceDN w:val="0"/>
        <w:jc w:val="both"/>
        <w:rPr>
          <w:ins w:id="115" w:author="Graciana Ines Caballero Arena" w:date="2025-02-17T09:45:00Z"/>
        </w:rPr>
      </w:pPr>
      <w:ins w:id="116" w:author="Graciana Ines Caballero Arena" w:date="2025-02-17T09:45:00Z">
        <w:r w:rsidRPr="001B7957">
          <w:rPr>
            <w:b/>
            <w:bCs/>
          </w:rPr>
          <w:t>Diritti di accesso riconosciuti</w:t>
        </w:r>
        <w:r w:rsidRPr="001B7957">
          <w:t xml:space="preserve"> </w:t>
        </w:r>
      </w:ins>
    </w:p>
    <w:p w14:paraId="4D97E3D9" w14:textId="78A8A445" w:rsidR="001B7957" w:rsidRDefault="001B7957" w:rsidP="001B7957">
      <w:pPr>
        <w:widowControl w:val="0"/>
        <w:autoSpaceDE w:val="0"/>
        <w:autoSpaceDN w:val="0"/>
        <w:jc w:val="both"/>
        <w:rPr>
          <w:ins w:id="117" w:author="Graciana Ines Caballero Arena" w:date="2025-02-17T09:45:00Z"/>
        </w:rPr>
      </w:pPr>
      <w:ins w:id="118" w:author="Graciana Ines Caballero Arena" w:date="2025-02-17T09:45:00Z">
        <w:r w:rsidRPr="001B7957">
          <w:t xml:space="preserve">Inviando una richiesta a </w:t>
        </w:r>
        <w:r w:rsidRPr="001B7957">
          <w:rPr>
            <w:color w:val="0000FF"/>
            <w:u w:val="single"/>
          </w:rPr>
          <w:t>dpo@ecocenter.it</w:t>
        </w:r>
        <w:r w:rsidRPr="001B7957">
          <w:t xml:space="preserve"> potrà esercitare i seguenti diritti: diritto di accesso: ottenere conferma del trattamento dei suoi dati personali, l’accesso agli stessi, ricevendo copia dei suoi dati personali oggetto di trattamento previa sua richiesta diritto di rettifica: ottenere la rettifica dei suoi dati personali inesatti che la riguardano senza ingiustificato ritardo e potrà integrare i suoi dati personali incompleti, anche fornendo una dichiarazione integrativa diritto di limitazione di trattamento: ottenere la limitazione del trattamento quando ricorre una delle seguenti ipotesi se contesta l’esattezza dei dati personali, per il periodo necessario al titolare a verificare l’esattezza di tali dati personali se i dati personali sono necessari a lei interessato per l’accertamento o la difesa di un diritto in sede giudiziaria. Potrà agire a tutela dei propri diritti, non solo presentando obiezioni nei confronti del DPO, inviando una richiesta a </w:t>
        </w:r>
        <w:r w:rsidRPr="001B7957">
          <w:rPr>
            <w:color w:val="0000FF"/>
            <w:u w:val="single"/>
          </w:rPr>
          <w:t>dpo@eco-center.it</w:t>
        </w:r>
        <w:r w:rsidRPr="001B7957">
          <w:t>, ma anche presentando reclamo presso la competente Autorità di controllo.</w:t>
        </w:r>
      </w:ins>
    </w:p>
    <w:p w14:paraId="78B2E32C" w14:textId="77777777" w:rsidR="001B7957" w:rsidRPr="001B7957" w:rsidRDefault="001B7957" w:rsidP="001B7957">
      <w:pPr>
        <w:widowControl w:val="0"/>
        <w:autoSpaceDE w:val="0"/>
        <w:autoSpaceDN w:val="0"/>
        <w:jc w:val="both"/>
        <w:rPr>
          <w:ins w:id="119" w:author="Graciana Ines Caballero Arena" w:date="2025-02-17T09:45:00Z"/>
          <w:rFonts w:cs="Arial"/>
          <w:b/>
          <w:i/>
          <w:iCs/>
          <w:noProof w:val="0"/>
          <w:color w:val="0000FF"/>
          <w:sz w:val="24"/>
          <w:szCs w:val="24"/>
          <w:lang w:val="it-IT" w:eastAsia="ar-SA"/>
        </w:rPr>
      </w:pPr>
    </w:p>
    <w:p w14:paraId="1F7E3E8E" w14:textId="732494D2" w:rsidR="00D15E9A" w:rsidRPr="00646D50" w:rsidDel="001B7957" w:rsidRDefault="00D15E9A" w:rsidP="00D15E9A">
      <w:pPr>
        <w:widowControl w:val="0"/>
        <w:autoSpaceDE w:val="0"/>
        <w:autoSpaceDN w:val="0"/>
        <w:jc w:val="both"/>
        <w:rPr>
          <w:del w:id="120" w:author="Graciana Ines Caballero Arena" w:date="2025-02-17T09:44:00Z"/>
          <w:rFonts w:cs="Arial"/>
          <w:b/>
          <w:i/>
          <w:iCs/>
          <w:noProof w:val="0"/>
          <w:color w:val="0000FF"/>
          <w:sz w:val="24"/>
          <w:szCs w:val="24"/>
          <w:lang w:val="it-IT" w:eastAsia="ar-SA"/>
        </w:rPr>
      </w:pPr>
      <w:del w:id="121" w:author="Graciana Ines Caballero Arena" w:date="2025-02-17T09:44:00Z">
        <w:r w:rsidRPr="00646D50" w:rsidDel="001B7957">
          <w:rPr>
            <w:rFonts w:cs="Arial"/>
            <w:b/>
            <w:i/>
            <w:iCs/>
            <w:noProof w:val="0"/>
            <w:color w:val="0000FF"/>
            <w:sz w:val="24"/>
            <w:szCs w:val="24"/>
            <w:lang w:val="it-IT" w:eastAsia="ar-SA"/>
          </w:rPr>
          <w:delText>Attenzione: inserire l’informativa ai sensi degli art. 13 e 14 del Regolamento UE 2016/679 del Parlamento Europeo e del Consiglio del 27 aprile 2016 (GDPR)</w:delText>
        </w:r>
      </w:del>
    </w:p>
    <w:p w14:paraId="49328495" w14:textId="1F93802B" w:rsidR="00D15E9A" w:rsidDel="001B7957" w:rsidRDefault="00D15E9A" w:rsidP="00D15E9A">
      <w:pPr>
        <w:spacing w:before="120" w:after="120"/>
        <w:ind w:right="57"/>
        <w:rPr>
          <w:del w:id="122" w:author="Graciana Ines Caballero Arena" w:date="2025-02-17T09:45:00Z"/>
          <w:rFonts w:cs="Arial"/>
          <w:lang w:val="it-IT"/>
        </w:rPr>
      </w:pPr>
    </w:p>
    <w:p w14:paraId="32152E68" w14:textId="4EC0C48F" w:rsidR="00D15E9A" w:rsidRPr="00646D50" w:rsidRDefault="00D15E9A" w:rsidP="00D15E9A">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jc w:val="center"/>
        <w:rPr>
          <w:rFonts w:cs="Arial"/>
          <w:b/>
          <w:bCs/>
          <w:i/>
          <w:iCs/>
          <w:noProof w:val="0"/>
          <w:sz w:val="18"/>
          <w:szCs w:val="18"/>
          <w:lang w:val="de-DE" w:eastAsia="ar-SA"/>
        </w:rPr>
      </w:pPr>
      <w:bookmarkStart w:id="123" w:name="_Hlk527365338"/>
      <w:r w:rsidRPr="00646D50">
        <w:rPr>
          <w:rFonts w:cs="Arial"/>
          <w:b/>
          <w:i/>
          <w:noProof w:val="0"/>
          <w:sz w:val="18"/>
          <w:szCs w:val="18"/>
          <w:lang w:val="de-DE" w:eastAsia="ar-SA"/>
        </w:rPr>
        <w:t xml:space="preserve">DATENSCHUTZHINWEIS </w:t>
      </w:r>
      <w:bookmarkEnd w:id="123"/>
    </w:p>
    <w:p w14:paraId="71A2234B" w14:textId="77777777" w:rsidR="00D15E9A" w:rsidRPr="00646D50" w:rsidRDefault="00D15E9A" w:rsidP="00D15E9A">
      <w:pPr>
        <w:suppressAutoHyphens/>
        <w:snapToGrid w:val="0"/>
        <w:ind w:left="5670"/>
        <w:rPr>
          <w:rFonts w:cs="Arial"/>
          <w:noProof w:val="0"/>
          <w:sz w:val="18"/>
          <w:szCs w:val="18"/>
          <w:lang w:val="de-DE" w:eastAsia="ar-SA"/>
        </w:rPr>
      </w:pPr>
    </w:p>
    <w:p w14:paraId="27A1BD98" w14:textId="77777777" w:rsidR="001B7957" w:rsidRPr="001B7957" w:rsidRDefault="001B7957" w:rsidP="001B7957">
      <w:pPr>
        <w:widowControl w:val="0"/>
        <w:autoSpaceDE w:val="0"/>
        <w:autoSpaceDN w:val="0"/>
        <w:jc w:val="both"/>
        <w:rPr>
          <w:ins w:id="124" w:author="Graciana Ines Caballero Arena" w:date="2025-02-17T09:45:00Z"/>
          <w:b/>
          <w:bCs/>
        </w:rPr>
      </w:pPr>
      <w:bookmarkStart w:id="125" w:name="_Hlk527365345"/>
      <w:ins w:id="126" w:author="Graciana Ines Caballero Arena" w:date="2025-02-17T09:45:00Z">
        <w:r w:rsidRPr="001B7957">
          <w:rPr>
            <w:b/>
            <w:bCs/>
          </w:rPr>
          <w:lastRenderedPageBreak/>
          <w:t>Träger der Datenverarbeitung</w:t>
        </w:r>
      </w:ins>
    </w:p>
    <w:p w14:paraId="02F327AB" w14:textId="77777777" w:rsidR="001B7957" w:rsidRPr="001B7957" w:rsidRDefault="001B7957" w:rsidP="001B7957">
      <w:pPr>
        <w:widowControl w:val="0"/>
        <w:autoSpaceDE w:val="0"/>
        <w:autoSpaceDN w:val="0"/>
        <w:jc w:val="both"/>
        <w:rPr>
          <w:ins w:id="127" w:author="Graciana Ines Caballero Arena" w:date="2025-02-17T09:45:00Z"/>
        </w:rPr>
      </w:pPr>
      <w:ins w:id="128" w:author="Graciana Ines Caballero Arena" w:date="2025-02-17T09:45:00Z">
        <w:r w:rsidRPr="001B7957">
          <w:t xml:space="preserve">Träger der Datenverarbeitung ist die eco center AG mit Rechtssitz am Rechten Eisackufer 21/A, 39100 Bozen. </w:t>
        </w:r>
        <w:r w:rsidRPr="001B7957">
          <w:rPr>
            <w:b/>
            <w:bCs/>
          </w:rPr>
          <w:t>Datenschutzbeauftragter</w:t>
        </w:r>
        <w:r w:rsidRPr="001B7957">
          <w:t xml:space="preserve"> </w:t>
        </w:r>
      </w:ins>
    </w:p>
    <w:p w14:paraId="45458E7B" w14:textId="77777777" w:rsidR="001B7957" w:rsidRPr="001B7957" w:rsidRDefault="001B7957" w:rsidP="001B7957">
      <w:pPr>
        <w:widowControl w:val="0"/>
        <w:autoSpaceDE w:val="0"/>
        <w:autoSpaceDN w:val="0"/>
        <w:jc w:val="both"/>
        <w:rPr>
          <w:ins w:id="129" w:author="Graciana Ines Caballero Arena" w:date="2025-02-17T09:45:00Z"/>
        </w:rPr>
      </w:pPr>
      <w:ins w:id="130" w:author="Graciana Ines Caballero Arena" w:date="2025-02-17T09:45:00Z">
        <w:r w:rsidRPr="001B7957">
          <w:t xml:space="preserve">eco center hat den Datenschutzbeauftragten ernannt, der mittels der E-Mail-Adresse: </w:t>
        </w:r>
        <w:r w:rsidRPr="001B7957">
          <w:rPr>
            <w:color w:val="0000FF"/>
            <w:u w:val="single"/>
          </w:rPr>
          <w:t>dpo@ecocenter.it</w:t>
        </w:r>
        <w:r w:rsidRPr="001B7957">
          <w:t xml:space="preserve"> erreichbar ist. </w:t>
        </w:r>
      </w:ins>
    </w:p>
    <w:p w14:paraId="1877E9D8" w14:textId="77777777" w:rsidR="001B7957" w:rsidRPr="001B7957" w:rsidRDefault="001B7957" w:rsidP="001B7957">
      <w:pPr>
        <w:widowControl w:val="0"/>
        <w:autoSpaceDE w:val="0"/>
        <w:autoSpaceDN w:val="0"/>
        <w:jc w:val="both"/>
        <w:rPr>
          <w:ins w:id="131" w:author="Graciana Ines Caballero Arena" w:date="2025-02-17T09:45:00Z"/>
          <w:b/>
          <w:bCs/>
        </w:rPr>
      </w:pPr>
      <w:ins w:id="132" w:author="Graciana Ines Caballero Arena" w:date="2025-02-17T09:45:00Z">
        <w:r w:rsidRPr="001B7957">
          <w:rPr>
            <w:b/>
            <w:bCs/>
          </w:rPr>
          <w:t xml:space="preserve">Zweck der Datenverarbeitung </w:t>
        </w:r>
      </w:ins>
    </w:p>
    <w:p w14:paraId="4B52AFD3" w14:textId="77777777" w:rsidR="001B7957" w:rsidRPr="001B7957" w:rsidRDefault="001B7957" w:rsidP="001B7957">
      <w:pPr>
        <w:widowControl w:val="0"/>
        <w:autoSpaceDE w:val="0"/>
        <w:autoSpaceDN w:val="0"/>
        <w:jc w:val="both"/>
        <w:rPr>
          <w:ins w:id="133" w:author="Graciana Ines Caballero Arena" w:date="2025-02-17T09:45:00Z"/>
        </w:rPr>
      </w:pPr>
      <w:ins w:id="134" w:author="Graciana Ines Caballero Arena" w:date="2025-02-17T09:45:00Z">
        <w:r w:rsidRPr="001B7957">
          <w:t xml:space="preserve">Die von Ihnen in vorliegendem Vordruck gelieferten Daten werden ausschließlich für die Abwicklung institutioneller Funktionen in den vom Gesetz und den Verordnungen festgelegten Grenzen verarbeitet. </w:t>
        </w:r>
      </w:ins>
    </w:p>
    <w:p w14:paraId="3E301FDF" w14:textId="77777777" w:rsidR="001B7957" w:rsidRPr="001B7957" w:rsidRDefault="001B7957" w:rsidP="001B7957">
      <w:pPr>
        <w:widowControl w:val="0"/>
        <w:autoSpaceDE w:val="0"/>
        <w:autoSpaceDN w:val="0"/>
        <w:jc w:val="both"/>
        <w:rPr>
          <w:ins w:id="135" w:author="Graciana Ines Caballero Arena" w:date="2025-02-17T09:45:00Z"/>
        </w:rPr>
      </w:pPr>
      <w:ins w:id="136" w:author="Graciana Ines Caballero Arena" w:date="2025-02-17T09:45:00Z">
        <w:r w:rsidRPr="001B7957">
          <w:rPr>
            <w:b/>
            <w:bCs/>
          </w:rPr>
          <w:t>Folgen der Datenverweigerung</w:t>
        </w:r>
        <w:r w:rsidRPr="001B7957">
          <w:t xml:space="preserve"> </w:t>
        </w:r>
      </w:ins>
    </w:p>
    <w:p w14:paraId="57438F44" w14:textId="77777777" w:rsidR="001B7957" w:rsidRPr="001B7957" w:rsidRDefault="001B7957" w:rsidP="001B7957">
      <w:pPr>
        <w:widowControl w:val="0"/>
        <w:autoSpaceDE w:val="0"/>
        <w:autoSpaceDN w:val="0"/>
        <w:jc w:val="both"/>
        <w:rPr>
          <w:ins w:id="137" w:author="Graciana Ines Caballero Arena" w:date="2025-02-17T09:45:00Z"/>
        </w:rPr>
      </w:pPr>
      <w:ins w:id="138" w:author="Graciana Ines Caballero Arena" w:date="2025-02-17T09:45:00Z">
        <w:r w:rsidRPr="001B7957">
          <w:t xml:space="preserve">Die Nichtüberlassung Ihrer personenbezogenen Daten zieht die Nichtzuweisung des Auftrags nach sich. </w:t>
        </w:r>
        <w:r w:rsidRPr="001B7957">
          <w:rPr>
            <w:b/>
            <w:bCs/>
          </w:rPr>
          <w:t>Zielpersonen, die nicht zum Träger der Datenverarbeitung gehören</w:t>
        </w:r>
        <w:r w:rsidRPr="001B7957">
          <w:t xml:space="preserve"> </w:t>
        </w:r>
      </w:ins>
    </w:p>
    <w:p w14:paraId="55DC1B10" w14:textId="77777777" w:rsidR="001B7957" w:rsidRPr="001B7957" w:rsidRDefault="001B7957" w:rsidP="001B7957">
      <w:pPr>
        <w:widowControl w:val="0"/>
        <w:autoSpaceDE w:val="0"/>
        <w:autoSpaceDN w:val="0"/>
        <w:jc w:val="both"/>
        <w:rPr>
          <w:ins w:id="139" w:author="Graciana Ines Caballero Arena" w:date="2025-02-17T09:45:00Z"/>
        </w:rPr>
      </w:pPr>
      <w:ins w:id="140" w:author="Graciana Ines Caballero Arena" w:date="2025-02-17T09:45:00Z">
        <w:r w:rsidRPr="001B7957">
          <w:t xml:space="preserve">Die Mitteilung ihrer personenbezogenen Daten an öffentliche Körperschaften ist nur dann zulässig, wenn sie von Gesetzes- oder Verordnungsbestimmungen vorgesehen ist oder wenn sie für die Abwicklung institutioneller Funktionen notwendig ist. Ihre personenbezogenen Daten (meldeamtlichen Daten) werden gemäß den Bestimmungen, welche die Öffentlichkeit der Verwaltungsakte regeln, auf der Internetseite von eco center veröffentlicht. </w:t>
        </w:r>
      </w:ins>
    </w:p>
    <w:p w14:paraId="78071C36" w14:textId="77777777" w:rsidR="001B7957" w:rsidRPr="001B7957" w:rsidRDefault="001B7957" w:rsidP="001B7957">
      <w:pPr>
        <w:widowControl w:val="0"/>
        <w:autoSpaceDE w:val="0"/>
        <w:autoSpaceDN w:val="0"/>
        <w:jc w:val="both"/>
        <w:rPr>
          <w:ins w:id="141" w:author="Graciana Ines Caballero Arena" w:date="2025-02-17T09:45:00Z"/>
        </w:rPr>
      </w:pPr>
      <w:ins w:id="142" w:author="Graciana Ines Caballero Arena" w:date="2025-02-17T09:45:00Z">
        <w:r w:rsidRPr="001B7957">
          <w:rPr>
            <w:b/>
            <w:bCs/>
          </w:rPr>
          <w:t>Zeitraum der Datenspeicherung</w:t>
        </w:r>
        <w:r w:rsidRPr="001B7957">
          <w:t xml:space="preserve"> </w:t>
        </w:r>
      </w:ins>
    </w:p>
    <w:p w14:paraId="43D236EF" w14:textId="77777777" w:rsidR="001B7957" w:rsidRPr="001B7957" w:rsidRDefault="001B7957" w:rsidP="001B7957">
      <w:pPr>
        <w:widowControl w:val="0"/>
        <w:autoSpaceDE w:val="0"/>
        <w:autoSpaceDN w:val="0"/>
        <w:jc w:val="both"/>
        <w:rPr>
          <w:ins w:id="143" w:author="Graciana Ines Caballero Arena" w:date="2025-02-17T09:45:00Z"/>
        </w:rPr>
      </w:pPr>
      <w:ins w:id="144" w:author="Graciana Ines Caballero Arena" w:date="2025-02-17T09:45:00Z">
        <w:r w:rsidRPr="001B7957">
          <w:t xml:space="preserve">Die Verarbeitung Ihrer personenbezogenen Daten erfolgt für einen Zeitraum, der für die Tilgung Ihrer vertraglich übernommenen Verbindlichkeiten und der daraus folgenden gesetzlichen Erfüllungspflichten erforderlich ist. Diese Daten werden somit gemäß den angegebenen Zielsetzungen aufbewahrt, vorbehaltlich eines ausdrücklichen Antrags auf Löschung, falls die Löschung gewisser Daten nicht durch gesetzliche Pflichten verhindert wird. </w:t>
        </w:r>
      </w:ins>
    </w:p>
    <w:p w14:paraId="72923747" w14:textId="77777777" w:rsidR="001B7957" w:rsidRPr="001B7957" w:rsidRDefault="001B7957" w:rsidP="001B7957">
      <w:pPr>
        <w:widowControl w:val="0"/>
        <w:autoSpaceDE w:val="0"/>
        <w:autoSpaceDN w:val="0"/>
        <w:jc w:val="both"/>
        <w:rPr>
          <w:ins w:id="145" w:author="Graciana Ines Caballero Arena" w:date="2025-02-17T09:45:00Z"/>
        </w:rPr>
      </w:pPr>
      <w:ins w:id="146" w:author="Graciana Ines Caballero Arena" w:date="2025-02-17T09:45:00Z">
        <w:r w:rsidRPr="001B7957">
          <w:rPr>
            <w:b/>
            <w:bCs/>
          </w:rPr>
          <w:t>Zuerkannte Zugriffsrechte</w:t>
        </w:r>
        <w:r w:rsidRPr="001B7957">
          <w:t xml:space="preserve"> </w:t>
        </w:r>
      </w:ins>
    </w:p>
    <w:p w14:paraId="6E5F916E" w14:textId="3A0A8D88" w:rsidR="001B7957" w:rsidRPr="001B7957" w:rsidRDefault="001B7957" w:rsidP="001B7957">
      <w:pPr>
        <w:widowControl w:val="0"/>
        <w:autoSpaceDE w:val="0"/>
        <w:autoSpaceDN w:val="0"/>
        <w:jc w:val="both"/>
        <w:rPr>
          <w:ins w:id="147" w:author="Graciana Ines Caballero Arena" w:date="2025-02-17T09:45:00Z"/>
          <w:rFonts w:cs="Arial"/>
          <w:noProof w:val="0"/>
          <w:sz w:val="18"/>
          <w:szCs w:val="18"/>
          <w:lang w:val="de-DE" w:eastAsia="ar-SA"/>
        </w:rPr>
      </w:pPr>
      <w:ins w:id="148" w:author="Graciana Ines Caballero Arena" w:date="2025-02-17T09:45:00Z">
        <w:r w:rsidRPr="001B7957">
          <w:t xml:space="preserve">Durch Zusendung eines Antrags an </w:t>
        </w:r>
        <w:r w:rsidRPr="001B7957">
          <w:rPr>
            <w:color w:val="0000FF"/>
            <w:u w:val="single"/>
          </w:rPr>
          <w:t>dpo@eco-center.it</w:t>
        </w:r>
        <w:r w:rsidRPr="001B7957">
          <w:t xml:space="preserve"> können Sie folgende Rechte ausüben: Zugriffsrecht: Recht auf Erhalt einer Bestätigung der Verarbeitung Ihrer personenbezogenen Daten, Zugriff auf diese und Empfang einer Abschrift Ihrer personenbezogenen Daten, die Gegenstand der Verarbeitung sind, nach entsprechendem Antrag Ihrerseits Berichtigungsrecht: Recht auf Erlangung der Berichtigung Ihrer Sie betreffenden unrichtigen personenbezogenen Daten ohne ungerechtfertigte Verzögerung und Möglichkeit für Sie, Ihre unvollständigen personenbezogenen Daten zu ergänzen, auch durch Lieferung einer Ergänzungserklärung Recht auf Beschränkung der Verarbeitung: Recht auf Erlangung der Beschränkung der Verarbeitung in einem der folgenden Fälle: wenn Sie die Richtigkeit der personenbezogenen Daten bestreiten, für den Zeitraum, der für den Träger der Datenverarbeitung notwendig ist, um die Richtigkeit dieser personenbezogenen Daten zu überprüfen; wenn die personenbezogenen Daten für Sie Betroffenen für die Feststellung oder Verteidigung eines Rechts vor Gericht notwendig sind. Sie können zum Schutz Ihrer Rechte tätig werden, nicht nur indem Sie gegenüber dem DPO (Datenschutzbeauftragten) Einwände vorbringen – durch Einsendung eines Antrags an </w:t>
        </w:r>
        <w:r w:rsidRPr="001B7957">
          <w:rPr>
            <w:color w:val="0000FF"/>
            <w:u w:val="single"/>
          </w:rPr>
          <w:t>dpo@eco-center.it</w:t>
        </w:r>
        <w:r w:rsidRPr="001B7957">
          <w:t xml:space="preserve"> -, sondern auch indem Sie bei der zuständigen Kontrollbehörde Beschwerde erheben</w:t>
        </w:r>
        <w:r>
          <w:t>.</w:t>
        </w:r>
      </w:ins>
    </w:p>
    <w:p w14:paraId="7430FA71" w14:textId="6C9F80DB" w:rsidR="00D15E9A" w:rsidRPr="00646D50" w:rsidDel="001B7957" w:rsidRDefault="00D15E9A" w:rsidP="00D15E9A">
      <w:pPr>
        <w:widowControl w:val="0"/>
        <w:autoSpaceDE w:val="0"/>
        <w:autoSpaceDN w:val="0"/>
        <w:jc w:val="both"/>
        <w:rPr>
          <w:del w:id="149" w:author="Graciana Ines Caballero Arena" w:date="2025-02-17T09:44:00Z"/>
          <w:rFonts w:cs="Arial"/>
          <w:noProof w:val="0"/>
          <w:sz w:val="18"/>
          <w:szCs w:val="18"/>
          <w:lang w:val="de-DE" w:eastAsia="ar-SA"/>
        </w:rPr>
      </w:pPr>
      <w:del w:id="150" w:author="Graciana Ines Caballero Arena" w:date="2025-02-17T09:44:00Z">
        <w:r w:rsidRPr="00646D50" w:rsidDel="001B7957">
          <w:rPr>
            <w:rFonts w:cs="Arial"/>
            <w:b/>
            <w:i/>
            <w:iCs/>
            <w:noProof w:val="0"/>
            <w:color w:val="0000FF"/>
            <w:sz w:val="24"/>
            <w:szCs w:val="24"/>
            <w:lang w:val="de-DE" w:eastAsia="ar-SA"/>
          </w:rPr>
          <w:delText>Achtung: die Information gemäß Art. 13 und 14 der Verordnung (EU) 2016/679 des Europäischen Parlaments und des Rates vom 27. April 2016 (DSGVO) einfügen</w:delText>
        </w:r>
        <w:r w:rsidDel="001B7957">
          <w:rPr>
            <w:rFonts w:cs="Arial"/>
            <w:b/>
            <w:i/>
            <w:iCs/>
            <w:noProof w:val="0"/>
            <w:color w:val="0000FF"/>
            <w:sz w:val="24"/>
            <w:szCs w:val="24"/>
            <w:lang w:val="de-DE" w:eastAsia="ar-SA"/>
          </w:rPr>
          <w:delText>.</w:delText>
        </w:r>
        <w:bookmarkEnd w:id="125"/>
      </w:del>
    </w:p>
    <w:p w14:paraId="08907DC3" w14:textId="2A354761" w:rsidR="00637BDF" w:rsidRDefault="00637BDF">
      <w:pPr>
        <w:rPr>
          <w:rFonts w:cs="Arial"/>
          <w:lang w:val="de-DE"/>
        </w:rPr>
      </w:pPr>
    </w:p>
    <w:sectPr w:rsidR="00637BD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0CB06" w14:textId="77777777" w:rsidR="004A512D" w:rsidRDefault="004A512D" w:rsidP="008A1522">
      <w:r>
        <w:separator/>
      </w:r>
    </w:p>
  </w:endnote>
  <w:endnote w:type="continuationSeparator" w:id="0">
    <w:p w14:paraId="27942340" w14:textId="77777777" w:rsidR="004A512D" w:rsidRDefault="004A512D" w:rsidP="008A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84ofkt-OneByteIdentityH">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25EB7" w14:textId="77777777" w:rsidR="004A512D" w:rsidRDefault="004A512D" w:rsidP="008A1522">
      <w:r>
        <w:separator/>
      </w:r>
    </w:p>
  </w:footnote>
  <w:footnote w:type="continuationSeparator" w:id="0">
    <w:p w14:paraId="1CE38847" w14:textId="77777777" w:rsidR="004A512D" w:rsidRDefault="004A512D" w:rsidP="008A1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3F02" w14:textId="77777777" w:rsidR="0085016B" w:rsidRDefault="0085016B" w:rsidP="003765E2">
    <w:pPr>
      <w:pStyle w:val="Intestazione"/>
      <w:jc w:val="both"/>
      <w:rPr>
        <w:b/>
        <w:bCs/>
        <w:u w:val="single"/>
        <w:lang w:val="it-IT"/>
      </w:rPr>
    </w:pPr>
  </w:p>
  <w:p w14:paraId="28335AC1" w14:textId="5D864F11" w:rsidR="003765E2" w:rsidRPr="003765E2" w:rsidRDefault="003765E2">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67AF5"/>
    <w:multiLevelType w:val="hybridMultilevel"/>
    <w:tmpl w:val="E64A614E"/>
    <w:lvl w:ilvl="0" w:tplc="ED4E6884">
      <w:start w:val="1"/>
      <w:numFmt w:val="decimal"/>
      <w:lvlText w:val="%1."/>
      <w:lvlJc w:val="left"/>
      <w:pPr>
        <w:ind w:left="417" w:hanging="360"/>
      </w:pPr>
      <w:rPr>
        <w:rFonts w:hint="default"/>
      </w:rPr>
    </w:lvl>
    <w:lvl w:ilvl="1" w:tplc="04070019" w:tentative="1">
      <w:start w:val="1"/>
      <w:numFmt w:val="lowerLetter"/>
      <w:lvlText w:val="%2."/>
      <w:lvlJc w:val="left"/>
      <w:pPr>
        <w:ind w:left="1137" w:hanging="360"/>
      </w:pPr>
    </w:lvl>
    <w:lvl w:ilvl="2" w:tplc="0407001B" w:tentative="1">
      <w:start w:val="1"/>
      <w:numFmt w:val="lowerRoman"/>
      <w:lvlText w:val="%3."/>
      <w:lvlJc w:val="right"/>
      <w:pPr>
        <w:ind w:left="1857" w:hanging="180"/>
      </w:pPr>
    </w:lvl>
    <w:lvl w:ilvl="3" w:tplc="0407000F" w:tentative="1">
      <w:start w:val="1"/>
      <w:numFmt w:val="decimal"/>
      <w:lvlText w:val="%4."/>
      <w:lvlJc w:val="left"/>
      <w:pPr>
        <w:ind w:left="2577" w:hanging="360"/>
      </w:pPr>
    </w:lvl>
    <w:lvl w:ilvl="4" w:tplc="04070019" w:tentative="1">
      <w:start w:val="1"/>
      <w:numFmt w:val="lowerLetter"/>
      <w:lvlText w:val="%5."/>
      <w:lvlJc w:val="left"/>
      <w:pPr>
        <w:ind w:left="3297" w:hanging="360"/>
      </w:pPr>
    </w:lvl>
    <w:lvl w:ilvl="5" w:tplc="0407001B" w:tentative="1">
      <w:start w:val="1"/>
      <w:numFmt w:val="lowerRoman"/>
      <w:lvlText w:val="%6."/>
      <w:lvlJc w:val="right"/>
      <w:pPr>
        <w:ind w:left="4017" w:hanging="180"/>
      </w:pPr>
    </w:lvl>
    <w:lvl w:ilvl="6" w:tplc="0407000F" w:tentative="1">
      <w:start w:val="1"/>
      <w:numFmt w:val="decimal"/>
      <w:lvlText w:val="%7."/>
      <w:lvlJc w:val="left"/>
      <w:pPr>
        <w:ind w:left="4737" w:hanging="360"/>
      </w:pPr>
    </w:lvl>
    <w:lvl w:ilvl="7" w:tplc="04070019" w:tentative="1">
      <w:start w:val="1"/>
      <w:numFmt w:val="lowerLetter"/>
      <w:lvlText w:val="%8."/>
      <w:lvlJc w:val="left"/>
      <w:pPr>
        <w:ind w:left="5457" w:hanging="360"/>
      </w:pPr>
    </w:lvl>
    <w:lvl w:ilvl="8" w:tplc="0407001B" w:tentative="1">
      <w:start w:val="1"/>
      <w:numFmt w:val="lowerRoman"/>
      <w:lvlText w:val="%9."/>
      <w:lvlJc w:val="right"/>
      <w:pPr>
        <w:ind w:left="6177" w:hanging="180"/>
      </w:pPr>
    </w:lvl>
  </w:abstractNum>
  <w:abstractNum w:abstractNumId="1" w15:restartNumberingAfterBreak="0">
    <w:nsid w:val="559C19BE"/>
    <w:multiLevelType w:val="hybridMultilevel"/>
    <w:tmpl w:val="461C1BBA"/>
    <w:lvl w:ilvl="0" w:tplc="45BE0ACE">
      <w:start w:val="1"/>
      <w:numFmt w:val="bullet"/>
      <w:lvlText w:val="-"/>
      <w:lvlJc w:val="left"/>
      <w:pPr>
        <w:tabs>
          <w:tab w:val="num" w:pos="567"/>
        </w:tabs>
        <w:ind w:left="567" w:hanging="283"/>
      </w:pPr>
      <w:rPr>
        <w:rFonts w:ascii="Arial" w:eastAsia="84ofkt-OneByteIdentityH"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aciana Ines Caballero Arena">
    <w15:presenceInfo w15:providerId="AD" w15:userId="S-1-5-21-144146551-2459411647-1517214107-175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revisionView w:markup="0"/>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522"/>
    <w:rsid w:val="000105AB"/>
    <w:rsid w:val="000206D6"/>
    <w:rsid w:val="00025E73"/>
    <w:rsid w:val="0003736D"/>
    <w:rsid w:val="00046D54"/>
    <w:rsid w:val="00050F69"/>
    <w:rsid w:val="00065B0E"/>
    <w:rsid w:val="000C37E3"/>
    <w:rsid w:val="000D3969"/>
    <w:rsid w:val="000D7955"/>
    <w:rsid w:val="000E30BF"/>
    <w:rsid w:val="00111E5A"/>
    <w:rsid w:val="001239E2"/>
    <w:rsid w:val="0014577C"/>
    <w:rsid w:val="00163F0E"/>
    <w:rsid w:val="0017641E"/>
    <w:rsid w:val="00176EFF"/>
    <w:rsid w:val="001932CA"/>
    <w:rsid w:val="001B7957"/>
    <w:rsid w:val="001C098A"/>
    <w:rsid w:val="001C09E9"/>
    <w:rsid w:val="001E421F"/>
    <w:rsid w:val="00221D2A"/>
    <w:rsid w:val="00232935"/>
    <w:rsid w:val="002361D0"/>
    <w:rsid w:val="00236461"/>
    <w:rsid w:val="00257F85"/>
    <w:rsid w:val="002739F7"/>
    <w:rsid w:val="00277376"/>
    <w:rsid w:val="002827F9"/>
    <w:rsid w:val="002916F5"/>
    <w:rsid w:val="002951FE"/>
    <w:rsid w:val="00296B37"/>
    <w:rsid w:val="0030318C"/>
    <w:rsid w:val="0030531F"/>
    <w:rsid w:val="003331D6"/>
    <w:rsid w:val="003436C5"/>
    <w:rsid w:val="00357545"/>
    <w:rsid w:val="003765E2"/>
    <w:rsid w:val="00381C86"/>
    <w:rsid w:val="003A05D4"/>
    <w:rsid w:val="003B6B30"/>
    <w:rsid w:val="003D76ED"/>
    <w:rsid w:val="003F0828"/>
    <w:rsid w:val="004100F5"/>
    <w:rsid w:val="00413B77"/>
    <w:rsid w:val="004148AA"/>
    <w:rsid w:val="00414B09"/>
    <w:rsid w:val="004377D0"/>
    <w:rsid w:val="00461885"/>
    <w:rsid w:val="004618F4"/>
    <w:rsid w:val="00485DB6"/>
    <w:rsid w:val="004947EE"/>
    <w:rsid w:val="004A512D"/>
    <w:rsid w:val="004C0AB8"/>
    <w:rsid w:val="004C6C18"/>
    <w:rsid w:val="004F6B60"/>
    <w:rsid w:val="004F7755"/>
    <w:rsid w:val="00512E90"/>
    <w:rsid w:val="00527F22"/>
    <w:rsid w:val="00553108"/>
    <w:rsid w:val="00594C26"/>
    <w:rsid w:val="00596A1C"/>
    <w:rsid w:val="005B1057"/>
    <w:rsid w:val="005B5652"/>
    <w:rsid w:val="005C0D42"/>
    <w:rsid w:val="005C53CA"/>
    <w:rsid w:val="005E3A4F"/>
    <w:rsid w:val="00616D7D"/>
    <w:rsid w:val="00631510"/>
    <w:rsid w:val="00637BDF"/>
    <w:rsid w:val="00652097"/>
    <w:rsid w:val="0066342A"/>
    <w:rsid w:val="00676A41"/>
    <w:rsid w:val="0068687A"/>
    <w:rsid w:val="00691F3B"/>
    <w:rsid w:val="00692BB7"/>
    <w:rsid w:val="006A0DE5"/>
    <w:rsid w:val="006B08A6"/>
    <w:rsid w:val="006C1D15"/>
    <w:rsid w:val="006D7575"/>
    <w:rsid w:val="00726BE1"/>
    <w:rsid w:val="007315F9"/>
    <w:rsid w:val="00751608"/>
    <w:rsid w:val="00751AC5"/>
    <w:rsid w:val="007647E6"/>
    <w:rsid w:val="00790EE8"/>
    <w:rsid w:val="007A3CB6"/>
    <w:rsid w:val="007B11FE"/>
    <w:rsid w:val="007D21CE"/>
    <w:rsid w:val="00805B66"/>
    <w:rsid w:val="00815D20"/>
    <w:rsid w:val="00825EB8"/>
    <w:rsid w:val="0083571F"/>
    <w:rsid w:val="00835841"/>
    <w:rsid w:val="0085016B"/>
    <w:rsid w:val="00856006"/>
    <w:rsid w:val="00885569"/>
    <w:rsid w:val="0088669E"/>
    <w:rsid w:val="008A1522"/>
    <w:rsid w:val="008A2E6A"/>
    <w:rsid w:val="008B754A"/>
    <w:rsid w:val="008C641E"/>
    <w:rsid w:val="00907C72"/>
    <w:rsid w:val="00915FB6"/>
    <w:rsid w:val="00924F98"/>
    <w:rsid w:val="00930F45"/>
    <w:rsid w:val="00983C13"/>
    <w:rsid w:val="00985A17"/>
    <w:rsid w:val="009871C7"/>
    <w:rsid w:val="00990004"/>
    <w:rsid w:val="009C5DE7"/>
    <w:rsid w:val="009D2970"/>
    <w:rsid w:val="00A2699B"/>
    <w:rsid w:val="00A3333B"/>
    <w:rsid w:val="00A346AC"/>
    <w:rsid w:val="00A614F6"/>
    <w:rsid w:val="00AC08AB"/>
    <w:rsid w:val="00AC3A38"/>
    <w:rsid w:val="00AC49C8"/>
    <w:rsid w:val="00AD2E87"/>
    <w:rsid w:val="00AF398C"/>
    <w:rsid w:val="00B04061"/>
    <w:rsid w:val="00B22881"/>
    <w:rsid w:val="00B51E70"/>
    <w:rsid w:val="00B63EEE"/>
    <w:rsid w:val="00BD094B"/>
    <w:rsid w:val="00BE2100"/>
    <w:rsid w:val="00BE683C"/>
    <w:rsid w:val="00C37A71"/>
    <w:rsid w:val="00C51E24"/>
    <w:rsid w:val="00C802FA"/>
    <w:rsid w:val="00C97CC3"/>
    <w:rsid w:val="00CA13A3"/>
    <w:rsid w:val="00CA5487"/>
    <w:rsid w:val="00CB6B63"/>
    <w:rsid w:val="00CC10E7"/>
    <w:rsid w:val="00CC339B"/>
    <w:rsid w:val="00CC6D46"/>
    <w:rsid w:val="00CE5AAE"/>
    <w:rsid w:val="00D15E9A"/>
    <w:rsid w:val="00D4378B"/>
    <w:rsid w:val="00D5112C"/>
    <w:rsid w:val="00D51485"/>
    <w:rsid w:val="00D55D6C"/>
    <w:rsid w:val="00D637CD"/>
    <w:rsid w:val="00D74298"/>
    <w:rsid w:val="00DD675C"/>
    <w:rsid w:val="00DF7FB3"/>
    <w:rsid w:val="00E33BAD"/>
    <w:rsid w:val="00E45685"/>
    <w:rsid w:val="00E52DD3"/>
    <w:rsid w:val="00E65D9B"/>
    <w:rsid w:val="00E724AB"/>
    <w:rsid w:val="00E76FC2"/>
    <w:rsid w:val="00EC6E14"/>
    <w:rsid w:val="00F07394"/>
    <w:rsid w:val="00F43B4F"/>
    <w:rsid w:val="00F4798B"/>
    <w:rsid w:val="00F508D0"/>
    <w:rsid w:val="00F6080B"/>
    <w:rsid w:val="00F61710"/>
    <w:rsid w:val="00F70D97"/>
    <w:rsid w:val="00F84F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E3F27"/>
  <w15:chartTrackingRefBased/>
  <w15:docId w15:val="{88B87C0E-5A93-4E7E-BA13-74472BAA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1522"/>
    <w:pPr>
      <w:spacing w:after="0" w:line="240" w:lineRule="auto"/>
    </w:pPr>
    <w:rPr>
      <w:rFonts w:ascii="Arial" w:eastAsia="Times New Roman" w:hAnsi="Arial" w:cs="Times New Roman"/>
      <w:noProof/>
      <w:sz w:val="20"/>
      <w:szCs w:val="20"/>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link w:val="DefaultChar"/>
    <w:rsid w:val="008A1522"/>
    <w:pPr>
      <w:autoSpaceDE w:val="0"/>
      <w:autoSpaceDN w:val="0"/>
      <w:adjustRightInd w:val="0"/>
      <w:spacing w:after="0" w:line="240" w:lineRule="auto"/>
    </w:pPr>
    <w:rPr>
      <w:rFonts w:ascii="Arial" w:eastAsia="Times New Roman" w:hAnsi="Arial" w:cs="Times New Roman"/>
      <w:noProof/>
      <w:color w:val="000000"/>
      <w:sz w:val="24"/>
      <w:szCs w:val="24"/>
      <w:lang w:eastAsia="it-IT"/>
    </w:rPr>
  </w:style>
  <w:style w:type="character" w:customStyle="1" w:styleId="DefaultChar">
    <w:name w:val="Default Char"/>
    <w:link w:val="Default"/>
    <w:rsid w:val="008A1522"/>
    <w:rPr>
      <w:rFonts w:ascii="Arial" w:eastAsia="Times New Roman" w:hAnsi="Arial" w:cs="Times New Roman"/>
      <w:noProof/>
      <w:color w:val="000000"/>
      <w:sz w:val="24"/>
      <w:szCs w:val="24"/>
      <w:lang w:eastAsia="it-IT"/>
    </w:rPr>
  </w:style>
  <w:style w:type="paragraph" w:styleId="NormaleWeb">
    <w:name w:val="Normal (Web)"/>
    <w:basedOn w:val="Normale"/>
    <w:rsid w:val="008A1522"/>
    <w:pPr>
      <w:spacing w:before="120" w:after="120"/>
      <w:jc w:val="both"/>
    </w:pPr>
    <w:rPr>
      <w:rFonts w:ascii="Times New Roman" w:hAnsi="Times New Roman"/>
      <w:noProof w:val="0"/>
      <w:sz w:val="24"/>
      <w:szCs w:val="24"/>
      <w:lang w:val="it-IT" w:eastAsia="it-IT"/>
    </w:rPr>
  </w:style>
  <w:style w:type="paragraph" w:customStyle="1" w:styleId="sche3">
    <w:name w:val="sche_3"/>
    <w:rsid w:val="008A1522"/>
    <w:pPr>
      <w:widowControl w:val="0"/>
      <w:autoSpaceDE w:val="0"/>
      <w:autoSpaceDN w:val="0"/>
      <w:spacing w:after="0" w:line="240" w:lineRule="auto"/>
      <w:jc w:val="both"/>
    </w:pPr>
    <w:rPr>
      <w:rFonts w:ascii="Arial" w:eastAsia="Times New Roman" w:hAnsi="Arial" w:cs="Arial"/>
      <w:sz w:val="20"/>
      <w:szCs w:val="20"/>
      <w:lang w:val="en-US" w:eastAsia="it-IT"/>
    </w:rPr>
  </w:style>
  <w:style w:type="paragraph" w:customStyle="1" w:styleId="Stile1">
    <w:name w:val="Stile1"/>
    <w:basedOn w:val="Normale"/>
    <w:rsid w:val="008A1522"/>
    <w:pPr>
      <w:jc w:val="both"/>
    </w:pPr>
    <w:rPr>
      <w:rFonts w:ascii="Times New Roman" w:hAnsi="Times New Roman"/>
      <w:noProof w:val="0"/>
      <w:sz w:val="24"/>
      <w:szCs w:val="24"/>
      <w:lang w:val="it-IT" w:eastAsia="it-IT"/>
    </w:rPr>
  </w:style>
  <w:style w:type="paragraph" w:customStyle="1" w:styleId="sche22">
    <w:name w:val="sche2_2"/>
    <w:rsid w:val="008A1522"/>
    <w:pPr>
      <w:widowControl w:val="0"/>
      <w:suppressAutoHyphens/>
      <w:spacing w:after="0" w:line="240" w:lineRule="auto"/>
      <w:jc w:val="right"/>
    </w:pPr>
    <w:rPr>
      <w:rFonts w:ascii="Times New Roman" w:eastAsia="Times New Roman" w:hAnsi="Times New Roman" w:cs="Times New Roman"/>
      <w:sz w:val="20"/>
      <w:szCs w:val="20"/>
      <w:lang w:val="en-US" w:eastAsia="ar-SA"/>
    </w:rPr>
  </w:style>
  <w:style w:type="paragraph" w:styleId="Paragrafoelenco">
    <w:name w:val="List Paragraph"/>
    <w:basedOn w:val="Normale"/>
    <w:uiPriority w:val="34"/>
    <w:qFormat/>
    <w:rsid w:val="008A1522"/>
    <w:pPr>
      <w:ind w:left="720"/>
      <w:contextualSpacing/>
    </w:pPr>
  </w:style>
  <w:style w:type="paragraph" w:styleId="Intestazione">
    <w:name w:val="header"/>
    <w:basedOn w:val="Normale"/>
    <w:link w:val="IntestazioneCarattere"/>
    <w:uiPriority w:val="99"/>
    <w:unhideWhenUsed/>
    <w:rsid w:val="003765E2"/>
    <w:pPr>
      <w:tabs>
        <w:tab w:val="center" w:pos="4819"/>
        <w:tab w:val="right" w:pos="9638"/>
      </w:tabs>
    </w:pPr>
  </w:style>
  <w:style w:type="character" w:customStyle="1" w:styleId="IntestazioneCarattere">
    <w:name w:val="Intestazione Carattere"/>
    <w:basedOn w:val="Carpredefinitoparagrafo"/>
    <w:link w:val="Intestazione"/>
    <w:uiPriority w:val="99"/>
    <w:rsid w:val="003765E2"/>
    <w:rPr>
      <w:rFonts w:ascii="Arial" w:eastAsia="Times New Roman" w:hAnsi="Arial" w:cs="Times New Roman"/>
      <w:noProof/>
      <w:sz w:val="20"/>
      <w:szCs w:val="20"/>
      <w:lang w:val="en-US"/>
    </w:rPr>
  </w:style>
  <w:style w:type="paragraph" w:styleId="Pidipagina">
    <w:name w:val="footer"/>
    <w:basedOn w:val="Normale"/>
    <w:link w:val="PidipaginaCarattere"/>
    <w:uiPriority w:val="99"/>
    <w:unhideWhenUsed/>
    <w:rsid w:val="003765E2"/>
    <w:pPr>
      <w:tabs>
        <w:tab w:val="center" w:pos="4819"/>
        <w:tab w:val="right" w:pos="9638"/>
      </w:tabs>
    </w:pPr>
  </w:style>
  <w:style w:type="character" w:customStyle="1" w:styleId="PidipaginaCarattere">
    <w:name w:val="Piè di pagina Carattere"/>
    <w:basedOn w:val="Carpredefinitoparagrafo"/>
    <w:link w:val="Pidipagina"/>
    <w:uiPriority w:val="99"/>
    <w:rsid w:val="003765E2"/>
    <w:rPr>
      <w:rFonts w:ascii="Arial" w:eastAsia="Times New Roman" w:hAnsi="Arial" w:cs="Times New Roman"/>
      <w:noProof/>
      <w:sz w:val="20"/>
      <w:szCs w:val="20"/>
      <w:lang w:val="en-US"/>
    </w:rPr>
  </w:style>
  <w:style w:type="table" w:styleId="Grigliatabella">
    <w:name w:val="Table Grid"/>
    <w:basedOn w:val="Tabellanormale"/>
    <w:uiPriority w:val="39"/>
    <w:rsid w:val="00850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25EB8"/>
    <w:pPr>
      <w:spacing w:after="0" w:line="240" w:lineRule="auto"/>
    </w:pPr>
    <w:rPr>
      <w:rFonts w:ascii="Arial" w:eastAsia="Times New Roman" w:hAnsi="Arial" w:cs="Times New Roman"/>
      <w:noProof/>
      <w:sz w:val="20"/>
      <w:szCs w:val="20"/>
      <w:lang w:val="en-US"/>
    </w:rPr>
  </w:style>
  <w:style w:type="character" w:styleId="Rimandocommento">
    <w:name w:val="annotation reference"/>
    <w:basedOn w:val="Carpredefinitoparagrafo"/>
    <w:uiPriority w:val="99"/>
    <w:semiHidden/>
    <w:unhideWhenUsed/>
    <w:rsid w:val="004148AA"/>
    <w:rPr>
      <w:sz w:val="16"/>
      <w:szCs w:val="16"/>
    </w:rPr>
  </w:style>
  <w:style w:type="paragraph" w:styleId="Testocommento">
    <w:name w:val="annotation text"/>
    <w:basedOn w:val="Normale"/>
    <w:link w:val="TestocommentoCarattere"/>
    <w:uiPriority w:val="99"/>
    <w:semiHidden/>
    <w:unhideWhenUsed/>
    <w:rsid w:val="004148AA"/>
  </w:style>
  <w:style w:type="character" w:customStyle="1" w:styleId="TestocommentoCarattere">
    <w:name w:val="Testo commento Carattere"/>
    <w:basedOn w:val="Carpredefinitoparagrafo"/>
    <w:link w:val="Testocommento"/>
    <w:uiPriority w:val="99"/>
    <w:semiHidden/>
    <w:rsid w:val="004148AA"/>
    <w:rPr>
      <w:rFonts w:ascii="Arial" w:eastAsia="Times New Roman" w:hAnsi="Arial" w:cs="Times New Roman"/>
      <w:noProof/>
      <w:sz w:val="20"/>
      <w:szCs w:val="20"/>
      <w:lang w:val="en-US"/>
    </w:rPr>
  </w:style>
  <w:style w:type="paragraph" w:styleId="Soggettocommento">
    <w:name w:val="annotation subject"/>
    <w:basedOn w:val="Testocommento"/>
    <w:next w:val="Testocommento"/>
    <w:link w:val="SoggettocommentoCarattere"/>
    <w:uiPriority w:val="99"/>
    <w:semiHidden/>
    <w:unhideWhenUsed/>
    <w:rsid w:val="004148AA"/>
    <w:rPr>
      <w:b/>
      <w:bCs/>
    </w:rPr>
  </w:style>
  <w:style w:type="character" w:customStyle="1" w:styleId="SoggettocommentoCarattere">
    <w:name w:val="Soggetto commento Carattere"/>
    <w:basedOn w:val="TestocommentoCarattere"/>
    <w:link w:val="Soggettocommento"/>
    <w:uiPriority w:val="99"/>
    <w:semiHidden/>
    <w:rsid w:val="004148AA"/>
    <w:rPr>
      <w:rFonts w:ascii="Arial" w:eastAsia="Times New Roman" w:hAnsi="Arial" w:cs="Times New Roman"/>
      <w:b/>
      <w:bCs/>
      <w:noProo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21B25-20F1-4050-8FCE-33244CC3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1984</Words>
  <Characters>11309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Cozza, Paola</dc:creator>
  <cp:keywords/>
  <dc:description/>
  <cp:lastModifiedBy>Graciana Ines Caballero Arena</cp:lastModifiedBy>
  <cp:revision>2</cp:revision>
  <dcterms:created xsi:type="dcterms:W3CDTF">2025-07-28T07:18:00Z</dcterms:created>
  <dcterms:modified xsi:type="dcterms:W3CDTF">2025-07-28T07:18:00Z</dcterms:modified>
</cp:coreProperties>
</file>